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891C8" w14:textId="6338616F" w:rsidR="00A911FD" w:rsidRPr="00CB675B" w:rsidRDefault="00633D1C" w:rsidP="00762C7E">
      <w:pPr>
        <w:jc w:val="both"/>
        <w:rPr>
          <w:b/>
          <w:sz w:val="32"/>
          <w:szCs w:val="32"/>
        </w:rPr>
      </w:pPr>
      <w:bookmarkStart w:id="0" w:name="_Hlk48648306"/>
      <w:r w:rsidRPr="00CB675B">
        <w:rPr>
          <w:b/>
          <w:sz w:val="32"/>
          <w:szCs w:val="32"/>
        </w:rPr>
        <w:t xml:space="preserve">Systém kvalifikace pro </w:t>
      </w:r>
      <w:r w:rsidR="00AD189D" w:rsidRPr="00CB675B">
        <w:rPr>
          <w:b/>
          <w:sz w:val="32"/>
          <w:szCs w:val="32"/>
        </w:rPr>
        <w:t>sektorov</w:t>
      </w:r>
      <w:r w:rsidR="006208CE" w:rsidRPr="00CB675B">
        <w:rPr>
          <w:b/>
          <w:sz w:val="32"/>
          <w:szCs w:val="32"/>
        </w:rPr>
        <w:t>ou</w:t>
      </w:r>
      <w:r w:rsidR="00AD189D" w:rsidRPr="00CB675B">
        <w:rPr>
          <w:b/>
          <w:sz w:val="32"/>
          <w:szCs w:val="32"/>
        </w:rPr>
        <w:t xml:space="preserve"> veřejn</w:t>
      </w:r>
      <w:r w:rsidR="006208CE" w:rsidRPr="00CB675B">
        <w:rPr>
          <w:b/>
          <w:sz w:val="32"/>
          <w:szCs w:val="32"/>
        </w:rPr>
        <w:t>ou</w:t>
      </w:r>
      <w:r w:rsidR="00AD189D" w:rsidRPr="00CB675B">
        <w:rPr>
          <w:b/>
          <w:sz w:val="32"/>
          <w:szCs w:val="32"/>
        </w:rPr>
        <w:t xml:space="preserve"> zakázk</w:t>
      </w:r>
      <w:r w:rsidR="006208CE" w:rsidRPr="00CB675B">
        <w:rPr>
          <w:b/>
          <w:sz w:val="32"/>
          <w:szCs w:val="32"/>
        </w:rPr>
        <w:t>u</w:t>
      </w:r>
      <w:r w:rsidR="00AD189D" w:rsidRPr="00CB675B">
        <w:rPr>
          <w:b/>
          <w:sz w:val="32"/>
          <w:szCs w:val="32"/>
        </w:rPr>
        <w:t xml:space="preserve"> společnosti </w:t>
      </w:r>
      <w:bookmarkStart w:id="1" w:name="_Hlk5265126"/>
      <w:r w:rsidR="00AD189D" w:rsidRPr="00CB675B">
        <w:rPr>
          <w:b/>
          <w:sz w:val="32"/>
          <w:szCs w:val="32"/>
        </w:rPr>
        <w:t>E.ON</w:t>
      </w:r>
      <w:r w:rsidR="00A75BCA" w:rsidRPr="00CB675B">
        <w:rPr>
          <w:b/>
          <w:sz w:val="32"/>
          <w:szCs w:val="32"/>
        </w:rPr>
        <w:t> </w:t>
      </w:r>
      <w:r w:rsidR="00AD189D" w:rsidRPr="00CB675B">
        <w:rPr>
          <w:b/>
          <w:sz w:val="32"/>
          <w:szCs w:val="32"/>
        </w:rPr>
        <w:t>Distribuce, a.s.</w:t>
      </w:r>
      <w:r w:rsidR="00152EC8" w:rsidRPr="00CB675B">
        <w:rPr>
          <w:b/>
          <w:sz w:val="32"/>
          <w:szCs w:val="32"/>
        </w:rPr>
        <w:t xml:space="preserve"> „</w:t>
      </w:r>
      <w:r w:rsidR="00802BBC" w:rsidRPr="00CB675B">
        <w:rPr>
          <w:b/>
          <w:bCs/>
          <w:sz w:val="32"/>
          <w:szCs w:val="32"/>
        </w:rPr>
        <w:t>Elektromontážní práce</w:t>
      </w:r>
      <w:r w:rsidR="00152EC8" w:rsidRPr="00CB675B">
        <w:rPr>
          <w:b/>
          <w:sz w:val="32"/>
          <w:szCs w:val="32"/>
        </w:rPr>
        <w:t>“</w:t>
      </w:r>
    </w:p>
    <w:bookmarkEnd w:id="0"/>
    <w:bookmarkEnd w:id="1"/>
    <w:p w14:paraId="055BFE04" w14:textId="77777777" w:rsidR="00CC1242" w:rsidRPr="00CB675B" w:rsidRDefault="00CC1242"/>
    <w:p w14:paraId="40CA970B" w14:textId="7F734CF3" w:rsidR="00AD189D" w:rsidRPr="00CB675B" w:rsidRDefault="00AD189D" w:rsidP="00CC1242">
      <w:pPr>
        <w:jc w:val="center"/>
        <w:rPr>
          <w:b/>
          <w:sz w:val="32"/>
          <w:szCs w:val="32"/>
        </w:rPr>
      </w:pPr>
      <w:r w:rsidRPr="00CB675B">
        <w:rPr>
          <w:b/>
          <w:sz w:val="32"/>
          <w:szCs w:val="32"/>
        </w:rPr>
        <w:t>Obecná část</w:t>
      </w:r>
    </w:p>
    <w:p w14:paraId="7D510BBC" w14:textId="293C1C84" w:rsidR="00AD189D" w:rsidRPr="00CB675B" w:rsidRDefault="00AD189D">
      <w:pPr>
        <w:rPr>
          <w:sz w:val="32"/>
          <w:szCs w:val="32"/>
        </w:rPr>
      </w:pPr>
    </w:p>
    <w:p w14:paraId="08C7A86D" w14:textId="50583A42" w:rsidR="00636C55" w:rsidRPr="00CB675B" w:rsidRDefault="00AD189D">
      <w:pPr>
        <w:pStyle w:val="Obsah1"/>
        <w:rPr>
          <w:rFonts w:eastAsiaTheme="minorEastAsia" w:cstheme="minorBidi"/>
          <w:b w:val="0"/>
          <w:bCs w:val="0"/>
          <w:caps w:val="0"/>
          <w:noProof/>
          <w:sz w:val="28"/>
          <w:szCs w:val="28"/>
          <w:lang w:eastAsia="cs-CZ"/>
        </w:rPr>
      </w:pPr>
      <w:r w:rsidRPr="00CB675B">
        <w:rPr>
          <w:sz w:val="28"/>
          <w:szCs w:val="28"/>
        </w:rPr>
        <w:fldChar w:fldCharType="begin"/>
      </w:r>
      <w:r w:rsidRPr="00CB675B">
        <w:rPr>
          <w:sz w:val="28"/>
          <w:szCs w:val="28"/>
        </w:rPr>
        <w:instrText xml:space="preserve"> TOC \o "1-1" \h \z \u </w:instrText>
      </w:r>
      <w:r w:rsidRPr="00CB675B">
        <w:rPr>
          <w:sz w:val="28"/>
          <w:szCs w:val="28"/>
        </w:rPr>
        <w:fldChar w:fldCharType="separate"/>
      </w:r>
      <w:hyperlink w:anchor="_Toc11312718" w:history="1">
        <w:r w:rsidR="00636C55" w:rsidRPr="00CB675B">
          <w:rPr>
            <w:rStyle w:val="Hypertextovodkaz"/>
            <w:noProof/>
            <w:color w:val="auto"/>
            <w:sz w:val="28"/>
            <w:szCs w:val="28"/>
          </w:rPr>
          <w:t>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Zkratky a vysvětlivky</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_Toc11312718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2</w:t>
        </w:r>
        <w:r w:rsidR="00636C55" w:rsidRPr="00CB675B">
          <w:rPr>
            <w:noProof/>
            <w:webHidden/>
            <w:sz w:val="28"/>
            <w:szCs w:val="28"/>
          </w:rPr>
          <w:fldChar w:fldCharType="end"/>
        </w:r>
      </w:hyperlink>
    </w:p>
    <w:p w14:paraId="6E950934" w14:textId="4792A66D" w:rsidR="00636C55" w:rsidRPr="00CB675B" w:rsidRDefault="00A90CA8">
      <w:pPr>
        <w:pStyle w:val="Obsah1"/>
        <w:rPr>
          <w:rFonts w:eastAsiaTheme="minorEastAsia" w:cstheme="minorBidi"/>
          <w:b w:val="0"/>
          <w:bCs w:val="0"/>
          <w:caps w:val="0"/>
          <w:noProof/>
          <w:sz w:val="28"/>
          <w:szCs w:val="28"/>
          <w:lang w:eastAsia="cs-CZ"/>
        </w:rPr>
      </w:pPr>
      <w:hyperlink w:anchor="_Toc11312719" w:history="1">
        <w:r w:rsidR="00636C55" w:rsidRPr="00CB675B">
          <w:rPr>
            <w:rStyle w:val="Hypertextovodkaz"/>
            <w:noProof/>
            <w:color w:val="auto"/>
            <w:sz w:val="28"/>
            <w:szCs w:val="28"/>
          </w:rPr>
          <w:t>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Úvod</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_Toc11312719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6</w:t>
        </w:r>
        <w:r w:rsidR="00636C55" w:rsidRPr="00CB675B">
          <w:rPr>
            <w:noProof/>
            <w:webHidden/>
            <w:sz w:val="28"/>
            <w:szCs w:val="28"/>
          </w:rPr>
          <w:fldChar w:fldCharType="end"/>
        </w:r>
      </w:hyperlink>
    </w:p>
    <w:p w14:paraId="668F0527" w14:textId="2E574C49" w:rsidR="00636C55" w:rsidRPr="00CB675B" w:rsidRDefault="00A90CA8">
      <w:pPr>
        <w:pStyle w:val="Obsah1"/>
        <w:rPr>
          <w:rFonts w:eastAsiaTheme="minorEastAsia" w:cstheme="minorBidi"/>
          <w:b w:val="0"/>
          <w:bCs w:val="0"/>
          <w:caps w:val="0"/>
          <w:noProof/>
          <w:sz w:val="28"/>
          <w:szCs w:val="28"/>
          <w:lang w:eastAsia="cs-CZ"/>
        </w:rPr>
      </w:pPr>
      <w:hyperlink w:anchor="_Toc11312720" w:history="1">
        <w:r w:rsidR="00636C55" w:rsidRPr="00CB675B">
          <w:rPr>
            <w:rStyle w:val="Hypertextovodkaz"/>
            <w:noProof/>
            <w:color w:val="auto"/>
            <w:sz w:val="28"/>
            <w:szCs w:val="28"/>
          </w:rPr>
          <w:t>III.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Způsob komunikace</w:t>
        </w:r>
        <w:r w:rsidR="00636C55" w:rsidRPr="00CB675B">
          <w:rPr>
            <w:noProof/>
            <w:webHidden/>
            <w:sz w:val="28"/>
            <w:szCs w:val="28"/>
          </w:rPr>
          <w:tab/>
        </w:r>
      </w:hyperlink>
      <w:r w:rsidR="00D10F00" w:rsidRPr="00CB675B">
        <w:rPr>
          <w:noProof/>
          <w:sz w:val="28"/>
          <w:szCs w:val="28"/>
        </w:rPr>
        <w:t>7</w:t>
      </w:r>
    </w:p>
    <w:p w14:paraId="17C58D5A" w14:textId="180B3E64" w:rsidR="00636C55" w:rsidRPr="00CB675B" w:rsidRDefault="00A90CA8">
      <w:pPr>
        <w:pStyle w:val="Obsah1"/>
        <w:rPr>
          <w:rFonts w:eastAsiaTheme="minorEastAsia" w:cstheme="minorBidi"/>
          <w:b w:val="0"/>
          <w:bCs w:val="0"/>
          <w:caps w:val="0"/>
          <w:noProof/>
          <w:sz w:val="28"/>
          <w:szCs w:val="28"/>
          <w:lang w:eastAsia="cs-CZ"/>
        </w:rPr>
      </w:pPr>
      <w:hyperlink w:anchor="_Toc11312721" w:history="1">
        <w:r w:rsidR="00636C55" w:rsidRPr="00CB675B">
          <w:rPr>
            <w:rStyle w:val="Hypertextovodkaz"/>
            <w:noProof/>
            <w:color w:val="auto"/>
            <w:sz w:val="28"/>
            <w:szCs w:val="28"/>
          </w:rPr>
          <w:t>IV.</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Žádost o zařazení do Systému kvalifikace</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_Toc11312721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8</w:t>
        </w:r>
        <w:r w:rsidR="00636C55" w:rsidRPr="00CB675B">
          <w:rPr>
            <w:noProof/>
            <w:webHidden/>
            <w:sz w:val="28"/>
            <w:szCs w:val="28"/>
          </w:rPr>
          <w:fldChar w:fldCharType="end"/>
        </w:r>
      </w:hyperlink>
    </w:p>
    <w:p w14:paraId="10CC638E" w14:textId="0254B46A" w:rsidR="00636C55" w:rsidRPr="00CB675B" w:rsidRDefault="00A90CA8">
      <w:pPr>
        <w:pStyle w:val="Obsah1"/>
        <w:rPr>
          <w:rFonts w:eastAsiaTheme="minorEastAsia" w:cstheme="minorBidi"/>
          <w:b w:val="0"/>
          <w:bCs w:val="0"/>
          <w:caps w:val="0"/>
          <w:noProof/>
          <w:sz w:val="28"/>
          <w:szCs w:val="28"/>
          <w:lang w:eastAsia="cs-CZ"/>
        </w:rPr>
      </w:pPr>
      <w:hyperlink w:anchor="_Toc11312722" w:history="1">
        <w:r w:rsidR="00636C55" w:rsidRPr="00CB675B">
          <w:rPr>
            <w:rStyle w:val="Hypertextovodkaz"/>
            <w:noProof/>
            <w:color w:val="auto"/>
            <w:sz w:val="28"/>
            <w:szCs w:val="28"/>
          </w:rPr>
          <w:t>V.</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Jazyk a forma dokumentů, vysvětlení</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_Toc11312722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10</w:t>
        </w:r>
        <w:r w:rsidR="00636C55" w:rsidRPr="00CB675B">
          <w:rPr>
            <w:noProof/>
            <w:webHidden/>
            <w:sz w:val="28"/>
            <w:szCs w:val="28"/>
          </w:rPr>
          <w:fldChar w:fldCharType="end"/>
        </w:r>
      </w:hyperlink>
    </w:p>
    <w:p w14:paraId="0C13F85C" w14:textId="5B0CCD3E" w:rsidR="00636C55" w:rsidRPr="00CB675B" w:rsidRDefault="00A90CA8">
      <w:pPr>
        <w:pStyle w:val="Obsah1"/>
        <w:rPr>
          <w:rFonts w:eastAsiaTheme="minorEastAsia" w:cstheme="minorBidi"/>
          <w:b w:val="0"/>
          <w:bCs w:val="0"/>
          <w:caps w:val="0"/>
          <w:noProof/>
          <w:sz w:val="28"/>
          <w:szCs w:val="28"/>
          <w:lang w:eastAsia="cs-CZ"/>
        </w:rPr>
      </w:pPr>
      <w:hyperlink w:anchor="_Toc11312723" w:history="1">
        <w:r w:rsidR="00636C55" w:rsidRPr="00CB675B">
          <w:rPr>
            <w:rStyle w:val="Hypertextovodkaz"/>
            <w:noProof/>
            <w:color w:val="auto"/>
            <w:sz w:val="28"/>
            <w:szCs w:val="28"/>
          </w:rPr>
          <w:t>VI.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Jiné osoby</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_Toc11312723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11</w:t>
        </w:r>
        <w:r w:rsidR="00636C55" w:rsidRPr="00CB675B">
          <w:rPr>
            <w:noProof/>
            <w:webHidden/>
            <w:sz w:val="28"/>
            <w:szCs w:val="28"/>
          </w:rPr>
          <w:fldChar w:fldCharType="end"/>
        </w:r>
      </w:hyperlink>
    </w:p>
    <w:p w14:paraId="752B969E" w14:textId="22037073" w:rsidR="00636C55" w:rsidRPr="00CB675B" w:rsidRDefault="00A90CA8">
      <w:pPr>
        <w:pStyle w:val="Obsah1"/>
        <w:rPr>
          <w:rFonts w:eastAsiaTheme="minorEastAsia" w:cstheme="minorBidi"/>
          <w:b w:val="0"/>
          <w:bCs w:val="0"/>
          <w:caps w:val="0"/>
          <w:noProof/>
          <w:sz w:val="28"/>
          <w:szCs w:val="28"/>
          <w:lang w:eastAsia="cs-CZ"/>
        </w:rPr>
      </w:pPr>
      <w:hyperlink w:anchor="_Toc11312724" w:history="1">
        <w:r w:rsidR="00636C55" w:rsidRPr="00CB675B">
          <w:rPr>
            <w:rStyle w:val="Hypertextovodkaz"/>
            <w:noProof/>
            <w:color w:val="auto"/>
            <w:sz w:val="28"/>
            <w:szCs w:val="28"/>
          </w:rPr>
          <w:t>VII.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Rozhodnutí Zadavatele o žádosti</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_Toc11312724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12</w:t>
        </w:r>
        <w:r w:rsidR="00636C55" w:rsidRPr="00CB675B">
          <w:rPr>
            <w:noProof/>
            <w:webHidden/>
            <w:sz w:val="28"/>
            <w:szCs w:val="28"/>
          </w:rPr>
          <w:fldChar w:fldCharType="end"/>
        </w:r>
      </w:hyperlink>
    </w:p>
    <w:p w14:paraId="243E2A41" w14:textId="37D88F7F" w:rsidR="00636C55" w:rsidRPr="00CB675B" w:rsidRDefault="00A90CA8">
      <w:pPr>
        <w:pStyle w:val="Obsah1"/>
        <w:rPr>
          <w:rFonts w:eastAsiaTheme="minorEastAsia" w:cstheme="minorBidi"/>
          <w:b w:val="0"/>
          <w:bCs w:val="0"/>
          <w:caps w:val="0"/>
          <w:noProof/>
          <w:sz w:val="28"/>
          <w:szCs w:val="28"/>
          <w:lang w:eastAsia="cs-CZ"/>
        </w:rPr>
      </w:pPr>
      <w:hyperlink w:anchor="_Toc11312725" w:history="1">
        <w:r w:rsidR="00636C55" w:rsidRPr="00CB675B">
          <w:rPr>
            <w:rStyle w:val="Hypertextovodkaz"/>
            <w:noProof/>
            <w:color w:val="auto"/>
            <w:sz w:val="28"/>
            <w:szCs w:val="28"/>
          </w:rPr>
          <w:t>VIII.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Platnost údajů v rámci Systému kvalifikace</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_Toc11312725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13</w:t>
        </w:r>
        <w:r w:rsidR="00636C55" w:rsidRPr="00CB675B">
          <w:rPr>
            <w:noProof/>
            <w:webHidden/>
            <w:sz w:val="28"/>
            <w:szCs w:val="28"/>
          </w:rPr>
          <w:fldChar w:fldCharType="end"/>
        </w:r>
      </w:hyperlink>
    </w:p>
    <w:p w14:paraId="7FE7C704" w14:textId="1D524649" w:rsidR="00636C55" w:rsidRPr="00CB675B" w:rsidRDefault="00A90CA8">
      <w:pPr>
        <w:pStyle w:val="Obsah1"/>
        <w:rPr>
          <w:rFonts w:eastAsiaTheme="minorEastAsia" w:cstheme="minorBidi"/>
          <w:b w:val="0"/>
          <w:bCs w:val="0"/>
          <w:caps w:val="0"/>
          <w:noProof/>
          <w:sz w:val="28"/>
          <w:szCs w:val="28"/>
          <w:lang w:eastAsia="cs-CZ"/>
        </w:rPr>
      </w:pPr>
      <w:hyperlink w:anchor="_Toc11312726" w:history="1">
        <w:r w:rsidR="00636C55" w:rsidRPr="00CB675B">
          <w:rPr>
            <w:rStyle w:val="Hypertextovodkaz"/>
            <w:noProof/>
            <w:color w:val="auto"/>
            <w:sz w:val="28"/>
            <w:szCs w:val="28"/>
          </w:rPr>
          <w:t>IX.</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Zvláštní část</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_Toc11312726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14</w:t>
        </w:r>
        <w:r w:rsidR="00636C55" w:rsidRPr="00CB675B">
          <w:rPr>
            <w:noProof/>
            <w:webHidden/>
            <w:sz w:val="28"/>
            <w:szCs w:val="28"/>
          </w:rPr>
          <w:fldChar w:fldCharType="end"/>
        </w:r>
      </w:hyperlink>
    </w:p>
    <w:p w14:paraId="79CAE8A0" w14:textId="770ABE36" w:rsidR="00636C55" w:rsidRPr="00CB675B" w:rsidRDefault="00A90CA8">
      <w:pPr>
        <w:pStyle w:val="Obsah1"/>
        <w:rPr>
          <w:rFonts w:eastAsiaTheme="minorEastAsia" w:cstheme="minorBidi"/>
          <w:b w:val="0"/>
          <w:bCs w:val="0"/>
          <w:caps w:val="0"/>
          <w:noProof/>
          <w:sz w:val="28"/>
          <w:szCs w:val="28"/>
          <w:lang w:eastAsia="cs-CZ"/>
        </w:rPr>
      </w:pPr>
      <w:hyperlink w:anchor="_Toc11312727" w:history="1">
        <w:r w:rsidR="00636C55" w:rsidRPr="00CB675B">
          <w:rPr>
            <w:rStyle w:val="Hypertextovodkaz"/>
            <w:noProof/>
            <w:color w:val="auto"/>
            <w:sz w:val="28"/>
            <w:szCs w:val="28"/>
          </w:rPr>
          <w:t>X.</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Výzva k podání předběžných nabídek/nabídek</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_Toc11312727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14</w:t>
        </w:r>
        <w:r w:rsidR="00636C55" w:rsidRPr="00CB675B">
          <w:rPr>
            <w:noProof/>
            <w:webHidden/>
            <w:sz w:val="28"/>
            <w:szCs w:val="28"/>
          </w:rPr>
          <w:fldChar w:fldCharType="end"/>
        </w:r>
      </w:hyperlink>
    </w:p>
    <w:p w14:paraId="021EB91E" w14:textId="61F95BCD" w:rsidR="0014315F" w:rsidRPr="00CB675B" w:rsidRDefault="00AD189D" w:rsidP="003C4105">
      <w:pPr>
        <w:tabs>
          <w:tab w:val="left" w:pos="660"/>
          <w:tab w:val="left" w:pos="709"/>
        </w:tabs>
        <w:spacing w:before="120" w:after="120"/>
        <w:rPr>
          <w:sz w:val="28"/>
          <w:szCs w:val="28"/>
        </w:rPr>
      </w:pPr>
      <w:r w:rsidRPr="00CB675B">
        <w:rPr>
          <w:rFonts w:cstheme="minorHAnsi"/>
          <w:b/>
          <w:bCs/>
          <w:caps/>
          <w:sz w:val="28"/>
          <w:szCs w:val="28"/>
        </w:rPr>
        <w:fldChar w:fldCharType="end"/>
      </w:r>
    </w:p>
    <w:p w14:paraId="6D0A53CC" w14:textId="77777777" w:rsidR="0014315F" w:rsidRPr="00CB675B" w:rsidRDefault="0014315F" w:rsidP="0014315F">
      <w:pPr>
        <w:rPr>
          <w:sz w:val="28"/>
          <w:szCs w:val="28"/>
        </w:rPr>
      </w:pPr>
    </w:p>
    <w:p w14:paraId="17073156" w14:textId="77777777" w:rsidR="0014315F" w:rsidRPr="00CB675B" w:rsidRDefault="0014315F" w:rsidP="0014315F">
      <w:pPr>
        <w:rPr>
          <w:sz w:val="28"/>
          <w:szCs w:val="28"/>
        </w:rPr>
      </w:pPr>
    </w:p>
    <w:p w14:paraId="32707CAE" w14:textId="77777777" w:rsidR="0014315F" w:rsidRPr="00CB675B" w:rsidRDefault="0014315F" w:rsidP="0014315F">
      <w:pPr>
        <w:rPr>
          <w:sz w:val="28"/>
          <w:szCs w:val="28"/>
        </w:rPr>
      </w:pPr>
    </w:p>
    <w:p w14:paraId="68FC1C5E" w14:textId="77777777" w:rsidR="0014315F" w:rsidRPr="00CB675B" w:rsidRDefault="0014315F" w:rsidP="0014315F">
      <w:pPr>
        <w:rPr>
          <w:sz w:val="28"/>
          <w:szCs w:val="28"/>
        </w:rPr>
      </w:pPr>
    </w:p>
    <w:p w14:paraId="68B70C30" w14:textId="77777777" w:rsidR="0014315F" w:rsidRPr="00CB675B" w:rsidRDefault="0014315F" w:rsidP="0014315F">
      <w:pPr>
        <w:rPr>
          <w:sz w:val="28"/>
          <w:szCs w:val="28"/>
        </w:rPr>
      </w:pPr>
    </w:p>
    <w:p w14:paraId="3EDD0F31" w14:textId="77777777" w:rsidR="0014315F" w:rsidRPr="00CB675B" w:rsidRDefault="0014315F" w:rsidP="0014315F">
      <w:pPr>
        <w:rPr>
          <w:sz w:val="28"/>
          <w:szCs w:val="28"/>
        </w:rPr>
      </w:pPr>
    </w:p>
    <w:p w14:paraId="31BE153E" w14:textId="77777777" w:rsidR="0014315F" w:rsidRPr="00CB675B" w:rsidRDefault="0014315F" w:rsidP="0014315F">
      <w:pPr>
        <w:rPr>
          <w:sz w:val="28"/>
          <w:szCs w:val="28"/>
        </w:rPr>
      </w:pPr>
    </w:p>
    <w:p w14:paraId="48464917" w14:textId="77777777" w:rsidR="0014315F" w:rsidRPr="00CB675B" w:rsidRDefault="0014315F" w:rsidP="0014315F">
      <w:pPr>
        <w:rPr>
          <w:sz w:val="28"/>
          <w:szCs w:val="28"/>
        </w:rPr>
      </w:pPr>
    </w:p>
    <w:p w14:paraId="7422EAEE" w14:textId="77777777" w:rsidR="0014315F" w:rsidRPr="00CB675B" w:rsidRDefault="0014315F" w:rsidP="0014315F">
      <w:pPr>
        <w:rPr>
          <w:sz w:val="28"/>
          <w:szCs w:val="28"/>
        </w:rPr>
      </w:pPr>
    </w:p>
    <w:p w14:paraId="3643A608" w14:textId="7A9BA10C" w:rsidR="00AD189D" w:rsidRPr="00CB675B" w:rsidRDefault="0014315F" w:rsidP="0014315F">
      <w:pPr>
        <w:tabs>
          <w:tab w:val="left" w:pos="2925"/>
        </w:tabs>
        <w:rPr>
          <w:sz w:val="28"/>
          <w:szCs w:val="28"/>
        </w:rPr>
      </w:pPr>
      <w:r w:rsidRPr="00CB675B">
        <w:rPr>
          <w:sz w:val="28"/>
          <w:szCs w:val="28"/>
        </w:rPr>
        <w:tab/>
      </w:r>
    </w:p>
    <w:p w14:paraId="3FFECF79" w14:textId="5D390634" w:rsidR="00AD189D" w:rsidRPr="00CB675B" w:rsidRDefault="00AD189D" w:rsidP="003C4105">
      <w:pPr>
        <w:pStyle w:val="Nadpis1"/>
        <w:pageBreakBefore/>
        <w:spacing w:before="360" w:after="120"/>
        <w:ind w:left="425" w:hanging="425"/>
        <w:jc w:val="center"/>
        <w:rPr>
          <w:rFonts w:asciiTheme="minorHAnsi" w:hAnsiTheme="minorHAnsi" w:cstheme="minorHAnsi"/>
        </w:rPr>
      </w:pPr>
      <w:bookmarkStart w:id="2" w:name="_Toc11312718"/>
      <w:bookmarkStart w:id="3" w:name="_Toc48196756"/>
      <w:r w:rsidRPr="00CB675B">
        <w:rPr>
          <w:rFonts w:asciiTheme="minorHAnsi" w:hAnsiTheme="minorHAnsi" w:cstheme="minorHAnsi"/>
        </w:rPr>
        <w:lastRenderedPageBreak/>
        <w:t>Zkratky</w:t>
      </w:r>
      <w:r w:rsidR="00065BEA" w:rsidRPr="00CB675B">
        <w:rPr>
          <w:rFonts w:asciiTheme="minorHAnsi" w:hAnsiTheme="minorHAnsi" w:cstheme="minorHAnsi"/>
        </w:rPr>
        <w:t xml:space="preserve"> a vysvětlivky</w:t>
      </w:r>
      <w:bookmarkEnd w:id="2"/>
      <w:bookmarkEnd w:id="3"/>
    </w:p>
    <w:p w14:paraId="2321A890" w14:textId="45659EC9" w:rsidR="00967386" w:rsidRPr="00CB675B" w:rsidRDefault="00967386" w:rsidP="006A4DC5">
      <w:pPr>
        <w:tabs>
          <w:tab w:val="left" w:pos="2127"/>
        </w:tabs>
        <w:spacing w:before="160"/>
        <w:jc w:val="both"/>
        <w:rPr>
          <w:b/>
        </w:rPr>
      </w:pPr>
      <w:r w:rsidRPr="00CB675B">
        <w:rPr>
          <w:b/>
        </w:rPr>
        <w:t>Dodavatel</w:t>
      </w:r>
      <w:r w:rsidRPr="00CB675B">
        <w:rPr>
          <w:b/>
        </w:rPr>
        <w:tab/>
      </w:r>
      <w:r w:rsidRPr="00CB675B">
        <w:rPr>
          <w:b/>
        </w:rPr>
        <w:tab/>
      </w:r>
      <w:r w:rsidRPr="00CB675B">
        <w:rPr>
          <w:b/>
        </w:rPr>
        <w:tab/>
      </w:r>
      <w:r w:rsidRPr="00CB675B">
        <w:t>Dodavatelem se rozumí osoba, která nabízí poskytnutí</w:t>
      </w:r>
      <w:r w:rsidRPr="00CB675B">
        <w:tab/>
      </w:r>
      <w:r w:rsidRPr="00CB675B">
        <w:tab/>
      </w:r>
      <w:r w:rsidRPr="00CB675B">
        <w:tab/>
      </w:r>
      <w:r w:rsidRPr="00CB675B">
        <w:tab/>
        <w:t>dodávek, služeb nebo</w:t>
      </w:r>
      <w:r w:rsidRPr="00CB675B">
        <w:tab/>
        <w:t>stavebních prací, nebo více těchto</w:t>
      </w:r>
      <w:r w:rsidRPr="00CB675B">
        <w:tab/>
      </w:r>
      <w:r w:rsidRPr="00CB675B">
        <w:tab/>
      </w:r>
      <w:r w:rsidRPr="00CB675B">
        <w:tab/>
        <w:t>osob společně. Za dodavatele se považuje i pobočka závodu;</w:t>
      </w:r>
      <w:r w:rsidRPr="00CB675B">
        <w:tab/>
      </w:r>
      <w:r w:rsidRPr="00CB675B">
        <w:tab/>
      </w:r>
      <w:r w:rsidRPr="00CB675B">
        <w:tab/>
        <w:t>v takovém případě se za sídlo dodavatele považuje sídlo</w:t>
      </w:r>
      <w:r w:rsidRPr="00CB675B">
        <w:tab/>
      </w:r>
      <w:r w:rsidRPr="00CB675B">
        <w:tab/>
      </w:r>
      <w:r w:rsidRPr="00CB675B">
        <w:tab/>
        <w:t>pobočky závodu</w:t>
      </w:r>
      <w:r w:rsidR="00F04355" w:rsidRPr="00CB675B">
        <w:t>.</w:t>
      </w:r>
    </w:p>
    <w:p w14:paraId="66894BF9" w14:textId="4A4DA46D" w:rsidR="0046537D" w:rsidRPr="00CB675B" w:rsidRDefault="0046537D" w:rsidP="006A4DC5">
      <w:pPr>
        <w:tabs>
          <w:tab w:val="left" w:pos="2127"/>
        </w:tabs>
        <w:spacing w:before="160"/>
        <w:jc w:val="both"/>
        <w:rPr>
          <w:b/>
        </w:rPr>
      </w:pPr>
      <w:r w:rsidRPr="00CB675B">
        <w:rPr>
          <w:b/>
        </w:rPr>
        <w:t>DNS</w:t>
      </w:r>
      <w:r w:rsidRPr="00CB675B">
        <w:rPr>
          <w:b/>
        </w:rPr>
        <w:tab/>
      </w:r>
      <w:r w:rsidRPr="00CB675B">
        <w:rPr>
          <w:b/>
        </w:rPr>
        <w:tab/>
      </w:r>
      <w:r w:rsidRPr="00CB675B">
        <w:rPr>
          <w:b/>
        </w:rPr>
        <w:tab/>
      </w:r>
      <w:r w:rsidRPr="00CB675B">
        <w:t xml:space="preserve">Dynamický nákupní systém ve smyslu </w:t>
      </w:r>
      <w:proofErr w:type="spellStart"/>
      <w:r w:rsidRPr="00CB675B">
        <w:t>ust</w:t>
      </w:r>
      <w:proofErr w:type="spellEnd"/>
      <w:r w:rsidRPr="00CB675B">
        <w:t>. § 138 ZZVZ. Jedná</w:t>
      </w:r>
      <w:r w:rsidRPr="00CB675B">
        <w:tab/>
      </w:r>
      <w:r w:rsidRPr="00CB675B">
        <w:tab/>
      </w:r>
      <w:r w:rsidRPr="00CB675B">
        <w:tab/>
        <w:t>se o zvláštní postup dle ZZVZ za účelem zadávání veřejných</w:t>
      </w:r>
      <w:r w:rsidRPr="00CB675B">
        <w:tab/>
      </w:r>
      <w:r w:rsidRPr="00CB675B">
        <w:tab/>
      </w:r>
      <w:r w:rsidRPr="00CB675B">
        <w:tab/>
        <w:t>zakázek jejichž předmětem je pořízení běžného, obecně</w:t>
      </w:r>
      <w:r w:rsidRPr="00CB675B">
        <w:tab/>
      </w:r>
      <w:r w:rsidRPr="00CB675B">
        <w:tab/>
      </w:r>
      <w:r w:rsidRPr="00CB675B">
        <w:tab/>
        <w:t xml:space="preserve">dostupného zboží, služeb nebo stavebních prací. </w:t>
      </w:r>
      <w:r w:rsidRPr="00CB675B">
        <w:rPr>
          <w:b/>
        </w:rPr>
        <w:t>Realizace</w:t>
      </w:r>
      <w:r w:rsidRPr="00CB675B">
        <w:rPr>
          <w:b/>
        </w:rPr>
        <w:tab/>
      </w:r>
      <w:r w:rsidRPr="00CB675B">
        <w:rPr>
          <w:b/>
        </w:rPr>
        <w:tab/>
      </w:r>
      <w:r w:rsidRPr="00CB675B">
        <w:rPr>
          <w:b/>
        </w:rPr>
        <w:tab/>
        <w:t>DNS je obdobná Systému kvalifikace.</w:t>
      </w:r>
    </w:p>
    <w:p w14:paraId="41FB0079" w14:textId="410F5825" w:rsidR="00CE749A" w:rsidRPr="00CB675B" w:rsidRDefault="00CE749A" w:rsidP="00CE749A">
      <w:pPr>
        <w:tabs>
          <w:tab w:val="left" w:pos="2127"/>
        </w:tabs>
        <w:spacing w:before="160"/>
        <w:jc w:val="both"/>
        <w:rPr>
          <w:b/>
        </w:rPr>
      </w:pPr>
      <w:r w:rsidRPr="00CB675B">
        <w:rPr>
          <w:b/>
        </w:rPr>
        <w:t>Kategorie</w:t>
      </w:r>
      <w:r w:rsidRPr="00CB675B">
        <w:rPr>
          <w:b/>
        </w:rPr>
        <w:tab/>
      </w:r>
      <w:r w:rsidRPr="00CB675B">
        <w:rPr>
          <w:b/>
        </w:rPr>
        <w:tab/>
      </w:r>
      <w:r w:rsidRPr="00CB675B">
        <w:rPr>
          <w:b/>
        </w:rPr>
        <w:tab/>
      </w:r>
      <w:r w:rsidR="00873E20" w:rsidRPr="00CB675B">
        <w:t>Č</w:t>
      </w:r>
      <w:r w:rsidRPr="00CB675B">
        <w:t>ást sektorové veřejné zakázky</w:t>
      </w:r>
      <w:r w:rsidR="00873E20" w:rsidRPr="00CB675B">
        <w:t>.</w:t>
      </w:r>
    </w:p>
    <w:p w14:paraId="2E1BD0B9" w14:textId="6006E335" w:rsidR="00F04355" w:rsidRPr="00CB675B" w:rsidRDefault="00F04355" w:rsidP="006A4DC5">
      <w:pPr>
        <w:tabs>
          <w:tab w:val="left" w:pos="2127"/>
        </w:tabs>
        <w:spacing w:before="160"/>
        <w:jc w:val="both"/>
      </w:pPr>
      <w:r w:rsidRPr="00CB675B">
        <w:rPr>
          <w:b/>
        </w:rPr>
        <w:t>E-ZAK</w:t>
      </w:r>
      <w:r w:rsidRPr="00CB675B">
        <w:rPr>
          <w:b/>
        </w:rPr>
        <w:tab/>
      </w:r>
      <w:r w:rsidRPr="00CB675B">
        <w:rPr>
          <w:b/>
        </w:rPr>
        <w:tab/>
      </w:r>
      <w:r w:rsidRPr="00CB675B">
        <w:rPr>
          <w:b/>
        </w:rPr>
        <w:tab/>
      </w:r>
      <w:r w:rsidRPr="00CB675B">
        <w:t xml:space="preserve">Certifikovaný elektronický nástroj ve smyslu </w:t>
      </w:r>
      <w:proofErr w:type="spellStart"/>
      <w:r w:rsidRPr="00CB675B">
        <w:t>ust</w:t>
      </w:r>
      <w:proofErr w:type="spellEnd"/>
      <w:r w:rsidRPr="00CB675B">
        <w:t>. § 213 ZZVZ,</w:t>
      </w:r>
      <w:r w:rsidRPr="00CB675B">
        <w:tab/>
      </w:r>
      <w:r w:rsidRPr="00CB675B">
        <w:tab/>
      </w:r>
      <w:r w:rsidRPr="00CB675B">
        <w:tab/>
        <w:t>který je využíván Zadavatelem za účelem zadávání veřejných</w:t>
      </w:r>
      <w:r w:rsidRPr="00CB675B">
        <w:tab/>
      </w:r>
      <w:r w:rsidRPr="00CB675B">
        <w:tab/>
      </w:r>
      <w:r w:rsidRPr="00CB675B">
        <w:tab/>
        <w:t>zakázek, zejména přijímání</w:t>
      </w:r>
      <w:r w:rsidR="00380BFF" w:rsidRPr="00CB675B">
        <w:t xml:space="preserve"> předběžných nabídek/</w:t>
      </w:r>
      <w:r w:rsidRPr="00CB675B">
        <w:t>nabídek</w:t>
      </w:r>
      <w:r w:rsidR="00904A92" w:rsidRPr="00CB675B">
        <w:tab/>
      </w:r>
      <w:r w:rsidR="00904A92" w:rsidRPr="00CB675B">
        <w:tab/>
      </w:r>
      <w:r w:rsidR="00904A92" w:rsidRPr="00CB675B">
        <w:tab/>
      </w:r>
      <w:r w:rsidRPr="00CB675B">
        <w:t>Dodavatelů</w:t>
      </w:r>
      <w:r w:rsidR="00C24AC0" w:rsidRPr="00CB675B">
        <w:t xml:space="preserve"> ale také při správě celého Systému kvalifikace ve</w:t>
      </w:r>
      <w:r w:rsidR="00C24AC0" w:rsidRPr="00CB675B">
        <w:tab/>
      </w:r>
      <w:r w:rsidR="00C24AC0" w:rsidRPr="00CB675B">
        <w:tab/>
      </w:r>
      <w:r w:rsidR="00C24AC0" w:rsidRPr="00CB675B">
        <w:tab/>
        <w:t>všech jeho fázích</w:t>
      </w:r>
      <w:r w:rsidRPr="00CB675B">
        <w:t>.</w:t>
      </w:r>
      <w:r w:rsidR="00C24AC0" w:rsidRPr="00CB675B">
        <w:t xml:space="preserve"> </w:t>
      </w:r>
    </w:p>
    <w:p w14:paraId="73340A0B" w14:textId="17BE18E3" w:rsidR="00AD189D" w:rsidRPr="00CB675B" w:rsidRDefault="00AD189D" w:rsidP="006A4DC5">
      <w:pPr>
        <w:tabs>
          <w:tab w:val="left" w:pos="2127"/>
        </w:tabs>
        <w:spacing w:before="160"/>
        <w:jc w:val="both"/>
      </w:pPr>
      <w:r w:rsidRPr="00CB675B">
        <w:rPr>
          <w:b/>
        </w:rPr>
        <w:t>JŘSU</w:t>
      </w:r>
      <w:r w:rsidRPr="00CB675B">
        <w:t xml:space="preserve"> </w:t>
      </w:r>
      <w:r w:rsidR="00B94E44" w:rsidRPr="00CB675B">
        <w:tab/>
      </w:r>
      <w:r w:rsidR="00967386" w:rsidRPr="00CB675B">
        <w:tab/>
      </w:r>
      <w:r w:rsidR="00967386" w:rsidRPr="00CB675B">
        <w:tab/>
      </w:r>
      <w:r w:rsidR="00A956DE" w:rsidRPr="00CB675B">
        <w:t>J</w:t>
      </w:r>
      <w:r w:rsidRPr="00CB675B">
        <w:t xml:space="preserve">ednací řízení s uveřejněním </w:t>
      </w:r>
      <w:r w:rsidR="00967386" w:rsidRPr="00CB675B">
        <w:t xml:space="preserve">ve smyslu </w:t>
      </w:r>
      <w:proofErr w:type="spellStart"/>
      <w:r w:rsidR="00967386" w:rsidRPr="00CB675B">
        <w:t>ust</w:t>
      </w:r>
      <w:proofErr w:type="spellEnd"/>
      <w:r w:rsidR="00967386" w:rsidRPr="00CB675B">
        <w:t>. § 60 - § 62 ZZVZ</w:t>
      </w:r>
      <w:r w:rsidR="00F04355" w:rsidRPr="00CB675B">
        <w:t>.</w:t>
      </w:r>
    </w:p>
    <w:p w14:paraId="72CD7389" w14:textId="2B6BDEF2" w:rsidR="006208CE" w:rsidRPr="00CB675B" w:rsidRDefault="006208CE" w:rsidP="006208CE">
      <w:pPr>
        <w:autoSpaceDE w:val="0"/>
        <w:autoSpaceDN w:val="0"/>
        <w:adjustRightInd w:val="0"/>
        <w:spacing w:before="240" w:after="240"/>
        <w:jc w:val="both"/>
      </w:pPr>
      <w:r w:rsidRPr="00CB675B">
        <w:rPr>
          <w:b/>
        </w:rPr>
        <w:t>NN</w:t>
      </w:r>
      <w:r w:rsidRPr="00CB675B">
        <w:rPr>
          <w:b/>
        </w:rPr>
        <w:tab/>
      </w:r>
      <w:r w:rsidRPr="00CB675B">
        <w:tab/>
      </w:r>
      <w:r w:rsidRPr="00CB675B">
        <w:tab/>
      </w:r>
      <w:r w:rsidRPr="00CB675B">
        <w:tab/>
      </w:r>
      <w:r w:rsidRPr="00CB675B">
        <w:tab/>
        <w:t>Nízké napětí (50 V až 1000 V).</w:t>
      </w:r>
    </w:p>
    <w:p w14:paraId="72C3A64A" w14:textId="1F2800B3" w:rsidR="00CE749A" w:rsidRPr="00CB675B" w:rsidRDefault="00CE749A" w:rsidP="00CE749A">
      <w:pPr>
        <w:autoSpaceDE w:val="0"/>
        <w:autoSpaceDN w:val="0"/>
        <w:adjustRightInd w:val="0"/>
        <w:spacing w:before="240" w:after="240"/>
        <w:jc w:val="both"/>
      </w:pPr>
      <w:r w:rsidRPr="00CB675B">
        <w:rPr>
          <w:b/>
        </w:rPr>
        <w:t>VN</w:t>
      </w:r>
      <w:r w:rsidRPr="00CB675B">
        <w:tab/>
      </w:r>
      <w:r w:rsidRPr="00CB675B">
        <w:tab/>
      </w:r>
      <w:r w:rsidRPr="00CB675B">
        <w:tab/>
      </w:r>
      <w:r w:rsidRPr="00CB675B">
        <w:tab/>
      </w:r>
      <w:r w:rsidRPr="00CB675B">
        <w:tab/>
        <w:t xml:space="preserve">Vysoké napětí (1000 V až 52 </w:t>
      </w:r>
      <w:proofErr w:type="spellStart"/>
      <w:r w:rsidRPr="00CB675B">
        <w:t>kV</w:t>
      </w:r>
      <w:proofErr w:type="spellEnd"/>
      <w:r w:rsidRPr="00CB675B">
        <w:t>).</w:t>
      </w:r>
    </w:p>
    <w:p w14:paraId="5CAF963D" w14:textId="278CC173" w:rsidR="00F03C65" w:rsidRPr="00CB675B" w:rsidRDefault="00CE5455" w:rsidP="00CE749A">
      <w:pPr>
        <w:autoSpaceDE w:val="0"/>
        <w:autoSpaceDN w:val="0"/>
        <w:adjustRightInd w:val="0"/>
        <w:spacing w:before="240" w:after="240"/>
        <w:jc w:val="both"/>
      </w:pPr>
      <w:r w:rsidRPr="00CB675B">
        <w:rPr>
          <w:b/>
        </w:rPr>
        <w:t>VVN</w:t>
      </w:r>
      <w:r w:rsidRPr="00CB675B">
        <w:rPr>
          <w:b/>
        </w:rPr>
        <w:tab/>
      </w:r>
      <w:r w:rsidRPr="00CB675B">
        <w:rPr>
          <w:b/>
        </w:rPr>
        <w:tab/>
      </w:r>
      <w:r w:rsidRPr="00CB675B">
        <w:rPr>
          <w:b/>
        </w:rPr>
        <w:tab/>
      </w:r>
      <w:r w:rsidRPr="00CB675B">
        <w:rPr>
          <w:b/>
        </w:rPr>
        <w:tab/>
      </w:r>
      <w:r w:rsidRPr="00CB675B">
        <w:rPr>
          <w:b/>
        </w:rPr>
        <w:tab/>
      </w:r>
      <w:r w:rsidR="00F03C65" w:rsidRPr="00CB675B">
        <w:t xml:space="preserve">Velmi vysoké napětí </w:t>
      </w:r>
      <w:proofErr w:type="gramStart"/>
      <w:r w:rsidR="00F03C65" w:rsidRPr="00CB675B">
        <w:t>( nad</w:t>
      </w:r>
      <w:proofErr w:type="gramEnd"/>
      <w:r w:rsidR="00F03C65" w:rsidRPr="00CB675B">
        <w:t xml:space="preserve"> 52 </w:t>
      </w:r>
      <w:proofErr w:type="spellStart"/>
      <w:r w:rsidR="00F03C65" w:rsidRPr="00CB675B">
        <w:t>kV</w:t>
      </w:r>
      <w:proofErr w:type="spellEnd"/>
      <w:r w:rsidR="00F03C65" w:rsidRPr="00CB675B">
        <w:t>)</w:t>
      </w:r>
      <w:r w:rsidR="001E2B78" w:rsidRPr="00CB675B">
        <w:t>.</w:t>
      </w:r>
    </w:p>
    <w:p w14:paraId="1D037002" w14:textId="234FA0B3" w:rsidR="001E2B78" w:rsidRPr="00CB675B" w:rsidRDefault="001E2B78" w:rsidP="001E2B78">
      <w:pPr>
        <w:rPr>
          <w:sz w:val="20"/>
          <w:szCs w:val="20"/>
          <w:lang w:eastAsia="cs-CZ"/>
        </w:rPr>
      </w:pPr>
      <w:r w:rsidRPr="00CB675B">
        <w:rPr>
          <w:b/>
        </w:rPr>
        <w:t>DTS</w:t>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t>Distribuční trafostanice</w:t>
      </w:r>
      <w:r w:rsidRPr="00CB675B">
        <w:rPr>
          <w:sz w:val="20"/>
          <w:szCs w:val="20"/>
          <w:lang w:eastAsia="cs-CZ"/>
        </w:rPr>
        <w:t>.</w:t>
      </w:r>
    </w:p>
    <w:p w14:paraId="40D4C094" w14:textId="790196C7" w:rsidR="00601AED" w:rsidRPr="00CB675B" w:rsidRDefault="00601AED" w:rsidP="001E2B78">
      <w:r w:rsidRPr="00CB675B">
        <w:rPr>
          <w:b/>
          <w:lang w:eastAsia="cs-CZ"/>
        </w:rPr>
        <w:t>PPN (NN)</w:t>
      </w:r>
      <w:r w:rsidRPr="00CB675B">
        <w:rPr>
          <w:b/>
          <w:lang w:eastAsia="cs-CZ"/>
        </w:rPr>
        <w:tab/>
      </w:r>
      <w:r w:rsidRPr="00CB675B">
        <w:rPr>
          <w:b/>
          <w:lang w:eastAsia="cs-CZ"/>
        </w:rPr>
        <w:tab/>
      </w:r>
      <w:r w:rsidRPr="00CB675B">
        <w:rPr>
          <w:b/>
          <w:lang w:eastAsia="cs-CZ"/>
        </w:rPr>
        <w:tab/>
      </w:r>
      <w:r w:rsidRPr="00CB675B">
        <w:rPr>
          <w:b/>
          <w:lang w:eastAsia="cs-CZ"/>
        </w:rPr>
        <w:tab/>
      </w:r>
      <w:r w:rsidRPr="00CB675B">
        <w:rPr>
          <w:lang w:eastAsia="cs-CZ"/>
        </w:rPr>
        <w:t>Práce pod napětím (nízké napětí)</w:t>
      </w:r>
    </w:p>
    <w:p w14:paraId="3CE96BD6" w14:textId="7BBB7A3E" w:rsidR="0085360A" w:rsidRPr="00CB675B" w:rsidRDefault="0085360A" w:rsidP="00873E20">
      <w:pPr>
        <w:tabs>
          <w:tab w:val="left" w:pos="2127"/>
        </w:tabs>
        <w:spacing w:before="160"/>
        <w:jc w:val="both"/>
      </w:pPr>
      <w:r w:rsidRPr="00CB675B">
        <w:rPr>
          <w:b/>
        </w:rPr>
        <w:t>Obecná část</w:t>
      </w:r>
      <w:r w:rsidRPr="00CB675B">
        <w:rPr>
          <w:b/>
        </w:rPr>
        <w:tab/>
      </w:r>
      <w:r w:rsidRPr="00CB675B">
        <w:rPr>
          <w:b/>
        </w:rPr>
        <w:tab/>
      </w:r>
      <w:r w:rsidRPr="00CB675B">
        <w:rPr>
          <w:b/>
        </w:rPr>
        <w:tab/>
      </w:r>
      <w:r w:rsidR="007A1DE6" w:rsidRPr="00CB675B">
        <w:t xml:space="preserve">Zadavatelem </w:t>
      </w:r>
      <w:r w:rsidR="00397707" w:rsidRPr="00CB675B">
        <w:t>stanovená objektivní pravidla</w:t>
      </w:r>
      <w:r w:rsidR="007A1DE6" w:rsidRPr="00CB675B">
        <w:t xml:space="preserve"> pro provoz</w:t>
      </w:r>
      <w:r w:rsidR="007A1DE6" w:rsidRPr="00CB675B">
        <w:tab/>
      </w:r>
      <w:r w:rsidR="007A1DE6" w:rsidRPr="00CB675B">
        <w:tab/>
      </w:r>
      <w:r w:rsidR="007A1DE6" w:rsidRPr="00CB675B">
        <w:tab/>
      </w:r>
      <w:r w:rsidR="007A1DE6" w:rsidRPr="00CB675B">
        <w:tab/>
      </w:r>
      <w:r w:rsidR="003F49C8" w:rsidRPr="00CB675B">
        <w:t>S</w:t>
      </w:r>
      <w:r w:rsidR="007A1DE6" w:rsidRPr="00CB675B">
        <w:t>ystému kvalifikace a objektivní pravidla a důvody pro zařazení</w:t>
      </w:r>
      <w:r w:rsidR="007A1DE6" w:rsidRPr="00CB675B">
        <w:tab/>
      </w:r>
      <w:r w:rsidR="007A1DE6" w:rsidRPr="00CB675B">
        <w:tab/>
      </w:r>
      <w:r w:rsidR="007A1DE6" w:rsidRPr="00CB675B">
        <w:tab/>
        <w:t xml:space="preserve">Dodavatelů do </w:t>
      </w:r>
      <w:r w:rsidR="003F49C8" w:rsidRPr="00CB675B">
        <w:t>S</w:t>
      </w:r>
      <w:r w:rsidR="007A1DE6" w:rsidRPr="00CB675B">
        <w:t>ystému kvalifikace nebo vyřazení z něj, dále</w:t>
      </w:r>
      <w:r w:rsidR="007A1DE6" w:rsidRPr="00CB675B">
        <w:tab/>
      </w:r>
      <w:r w:rsidR="007A1DE6" w:rsidRPr="00CB675B">
        <w:tab/>
      </w:r>
      <w:r w:rsidR="007A1DE6" w:rsidRPr="00CB675B">
        <w:tab/>
      </w:r>
      <w:r w:rsidRPr="00CB675B">
        <w:t>pravidla fungování a doba použitelnosti tohoto</w:t>
      </w:r>
      <w:r w:rsidR="007A1DE6" w:rsidRPr="00CB675B">
        <w:tab/>
      </w:r>
      <w:r w:rsidR="007A1DE6" w:rsidRPr="00CB675B">
        <w:tab/>
      </w:r>
      <w:r w:rsidR="007A1DE6" w:rsidRPr="00CB675B">
        <w:tab/>
      </w:r>
      <w:r w:rsidR="007A1DE6" w:rsidRPr="00CB675B">
        <w:tab/>
      </w:r>
      <w:r w:rsidR="007A1DE6" w:rsidRPr="00CB675B">
        <w:tab/>
      </w:r>
      <w:r w:rsidR="003F49C8" w:rsidRPr="00CB675B">
        <w:t>S</w:t>
      </w:r>
      <w:r w:rsidRPr="00CB675B">
        <w:t>ystému</w:t>
      </w:r>
      <w:r w:rsidR="00904A92" w:rsidRPr="00CB675B">
        <w:t xml:space="preserve"> kvalifikace</w:t>
      </w:r>
      <w:r w:rsidRPr="00CB675B">
        <w:t xml:space="preserve"> ve smyslu </w:t>
      </w:r>
      <w:proofErr w:type="spellStart"/>
      <w:r w:rsidRPr="00CB675B">
        <w:t>ust</w:t>
      </w:r>
      <w:proofErr w:type="spellEnd"/>
      <w:r w:rsidRPr="00CB675B">
        <w:t>. § 165 odst. 2 ZZVZ</w:t>
      </w:r>
      <w:r w:rsidR="00F04355" w:rsidRPr="00CB675B">
        <w:t>.</w:t>
      </w:r>
    </w:p>
    <w:p w14:paraId="27A0F803" w14:textId="51FEF8D4" w:rsidR="00967386" w:rsidRPr="00CB675B" w:rsidRDefault="00967386" w:rsidP="006A4DC5">
      <w:pPr>
        <w:tabs>
          <w:tab w:val="left" w:pos="2127"/>
        </w:tabs>
        <w:spacing w:before="160"/>
        <w:jc w:val="both"/>
      </w:pPr>
      <w:r w:rsidRPr="00CB675B">
        <w:rPr>
          <w:b/>
        </w:rPr>
        <w:t>Sektorová veřejná zakázka</w:t>
      </w:r>
      <w:r w:rsidRPr="00CB675B">
        <w:rPr>
          <w:b/>
        </w:rPr>
        <w:tab/>
      </w:r>
      <w:r w:rsidR="00341BD4" w:rsidRPr="00CB675B">
        <w:rPr>
          <w:b/>
        </w:rPr>
        <w:tab/>
      </w:r>
      <w:r w:rsidRPr="00CB675B">
        <w:t>Sektorovou veřejnou zakázkou je veřejná zakázka, kterou</w:t>
      </w:r>
      <w:r w:rsidRPr="00CB675B">
        <w:tab/>
      </w:r>
      <w:r w:rsidRPr="00CB675B">
        <w:tab/>
      </w:r>
      <w:r w:rsidRPr="00CB675B">
        <w:tab/>
        <w:t>zadává veřejný zadavatel při výkonu relevantní činnosti nebo</w:t>
      </w:r>
      <w:r w:rsidRPr="00CB675B">
        <w:tab/>
      </w:r>
      <w:r w:rsidRPr="00CB675B">
        <w:tab/>
      </w:r>
      <w:r w:rsidRPr="00CB675B">
        <w:tab/>
        <w:t xml:space="preserve">jiná osoba za splnění podmínek dle </w:t>
      </w:r>
      <w:proofErr w:type="spellStart"/>
      <w:r w:rsidRPr="00CB675B">
        <w:t>ust</w:t>
      </w:r>
      <w:proofErr w:type="spellEnd"/>
      <w:r w:rsidRPr="00CB675B">
        <w:t>. § 151 ZZVZ.</w:t>
      </w:r>
    </w:p>
    <w:p w14:paraId="3D9CC82A" w14:textId="754D35C1" w:rsidR="00904A92" w:rsidRPr="00CB675B" w:rsidRDefault="00904A92" w:rsidP="006A4DC5">
      <w:pPr>
        <w:keepNext/>
        <w:keepLines/>
        <w:tabs>
          <w:tab w:val="left" w:pos="2127"/>
        </w:tabs>
        <w:spacing w:before="160"/>
        <w:jc w:val="both"/>
      </w:pPr>
      <w:r w:rsidRPr="00CB675B">
        <w:rPr>
          <w:b/>
        </w:rPr>
        <w:lastRenderedPageBreak/>
        <w:t>Systém kvalifikace</w:t>
      </w:r>
      <w:r w:rsidRPr="00CB675B">
        <w:rPr>
          <w:b/>
        </w:rPr>
        <w:tab/>
      </w:r>
      <w:r w:rsidRPr="00CB675B">
        <w:rPr>
          <w:b/>
        </w:rPr>
        <w:tab/>
      </w:r>
      <w:r w:rsidRPr="00CB675B">
        <w:rPr>
          <w:b/>
        </w:rPr>
        <w:tab/>
      </w:r>
      <w:r w:rsidR="00293ED6" w:rsidRPr="00CB675B">
        <w:t xml:space="preserve">Nástroj Zadavatele ve smyslu </w:t>
      </w:r>
      <w:proofErr w:type="spellStart"/>
      <w:r w:rsidR="00293ED6" w:rsidRPr="00CB675B">
        <w:t>ust</w:t>
      </w:r>
      <w:proofErr w:type="spellEnd"/>
      <w:r w:rsidR="00293ED6" w:rsidRPr="00CB675B">
        <w:t>. § 165 ZZVZ a násl., který</w:t>
      </w:r>
      <w:r w:rsidR="00293ED6" w:rsidRPr="00CB675B">
        <w:tab/>
      </w:r>
      <w:r w:rsidR="00293ED6" w:rsidRPr="00CB675B">
        <w:tab/>
      </w:r>
      <w:r w:rsidR="00293ED6" w:rsidRPr="00CB675B">
        <w:tab/>
        <w:t>umožňuje pro sektorové veřejné zakázky vedení seznamu</w:t>
      </w:r>
      <w:r w:rsidR="00293ED6" w:rsidRPr="00CB675B">
        <w:tab/>
      </w:r>
      <w:r w:rsidR="00293ED6" w:rsidRPr="00CB675B">
        <w:tab/>
      </w:r>
      <w:r w:rsidR="00293ED6" w:rsidRPr="00CB675B">
        <w:tab/>
        <w:t>dodavatelů, kteří splňuji Zadavatelem předem určené</w:t>
      </w:r>
      <w:r w:rsidR="00293ED6" w:rsidRPr="00CB675B">
        <w:tab/>
      </w:r>
      <w:r w:rsidR="00293ED6" w:rsidRPr="00CB675B">
        <w:tab/>
      </w:r>
      <w:r w:rsidR="00293ED6" w:rsidRPr="00CB675B">
        <w:tab/>
      </w:r>
      <w:r w:rsidR="00293ED6" w:rsidRPr="00CB675B">
        <w:tab/>
        <w:t>požadavky a kteří mohou být Zadavatelem vyzváni k podání</w:t>
      </w:r>
      <w:r w:rsidR="00293ED6" w:rsidRPr="00CB675B">
        <w:tab/>
      </w:r>
      <w:r w:rsidR="00293ED6" w:rsidRPr="00CB675B">
        <w:tab/>
      </w:r>
      <w:r w:rsidR="00293ED6" w:rsidRPr="00CB675B">
        <w:tab/>
        <w:t>předběžných nabídek/nabídek s předmětem plnění</w:t>
      </w:r>
      <w:r w:rsidR="00293ED6" w:rsidRPr="00CB675B">
        <w:tab/>
      </w:r>
      <w:r w:rsidR="00293ED6" w:rsidRPr="00CB675B">
        <w:tab/>
      </w:r>
      <w:r w:rsidR="00293ED6" w:rsidRPr="00CB675B">
        <w:tab/>
      </w:r>
      <w:r w:rsidR="00293ED6" w:rsidRPr="00CB675B">
        <w:tab/>
        <w:t>odpovídajícím kategoriím specifikovaným Zadavatelem</w:t>
      </w:r>
      <w:r w:rsidR="00293ED6" w:rsidRPr="00CB675B">
        <w:tab/>
      </w:r>
      <w:r w:rsidR="00293ED6" w:rsidRPr="00CB675B">
        <w:tab/>
      </w:r>
      <w:r w:rsidR="00293ED6" w:rsidRPr="00CB675B">
        <w:tab/>
      </w:r>
      <w:r w:rsidR="00293ED6" w:rsidRPr="00CB675B">
        <w:tab/>
        <w:t>v Obecné a Zvláštní části.</w:t>
      </w:r>
    </w:p>
    <w:p w14:paraId="2E72328C" w14:textId="4AD87EB6" w:rsidR="00AD189D" w:rsidRPr="00CB675B" w:rsidRDefault="00B94E44" w:rsidP="006A4DC5">
      <w:pPr>
        <w:tabs>
          <w:tab w:val="left" w:pos="2127"/>
        </w:tabs>
        <w:spacing w:before="160"/>
        <w:jc w:val="both"/>
      </w:pPr>
      <w:r w:rsidRPr="00CB675B">
        <w:rPr>
          <w:b/>
        </w:rPr>
        <w:t>TED</w:t>
      </w:r>
      <w:r w:rsidRPr="00CB675B">
        <w:tab/>
      </w:r>
      <w:r w:rsidR="00341BD4" w:rsidRPr="00CB675B">
        <w:tab/>
      </w:r>
      <w:r w:rsidR="00341BD4" w:rsidRPr="00CB675B">
        <w:tab/>
      </w:r>
      <w:proofErr w:type="spellStart"/>
      <w:r w:rsidRPr="00CB675B">
        <w:t>Tenders</w:t>
      </w:r>
      <w:proofErr w:type="spellEnd"/>
      <w:r w:rsidR="00AD189D" w:rsidRPr="00CB675B">
        <w:t xml:space="preserve"> </w:t>
      </w:r>
      <w:proofErr w:type="spellStart"/>
      <w:r w:rsidR="00AD189D" w:rsidRPr="00CB675B">
        <w:t>Electronic</w:t>
      </w:r>
      <w:proofErr w:type="spellEnd"/>
      <w:r w:rsidR="00AD189D" w:rsidRPr="00CB675B">
        <w:t xml:space="preserve"> </w:t>
      </w:r>
      <w:proofErr w:type="spellStart"/>
      <w:r w:rsidR="00AD189D" w:rsidRPr="00CB675B">
        <w:t>Daily</w:t>
      </w:r>
      <w:proofErr w:type="spellEnd"/>
      <w:r w:rsidR="00AD189D" w:rsidRPr="00CB675B">
        <w:t>, elektronický informační systém,</w:t>
      </w:r>
      <w:r w:rsidR="00341BD4" w:rsidRPr="00CB675B">
        <w:tab/>
      </w:r>
      <w:r w:rsidR="00341BD4" w:rsidRPr="00CB675B">
        <w:tab/>
      </w:r>
      <w:r w:rsidR="00341BD4" w:rsidRPr="00CB675B">
        <w:tab/>
      </w:r>
      <w:r w:rsidR="00AD189D" w:rsidRPr="00CB675B">
        <w:t>evropská databáze</w:t>
      </w:r>
      <w:r w:rsidR="00341BD4" w:rsidRPr="00CB675B">
        <w:t xml:space="preserve"> </w:t>
      </w:r>
      <w:r w:rsidR="00AD189D" w:rsidRPr="00CB675B">
        <w:t>veřejných zakázek</w:t>
      </w:r>
      <w:r w:rsidR="00F04355" w:rsidRPr="00CB675B">
        <w:t>.</w:t>
      </w:r>
    </w:p>
    <w:p w14:paraId="6E09E3B9" w14:textId="6E81D9F7" w:rsidR="00AD189D" w:rsidRPr="00CB675B" w:rsidRDefault="00AD189D" w:rsidP="006A4DC5">
      <w:pPr>
        <w:tabs>
          <w:tab w:val="left" w:pos="2127"/>
        </w:tabs>
        <w:spacing w:before="160"/>
        <w:jc w:val="both"/>
      </w:pPr>
      <w:r w:rsidRPr="00CB675B">
        <w:rPr>
          <w:b/>
        </w:rPr>
        <w:t>ÚOHS</w:t>
      </w:r>
      <w:r w:rsidR="00B94E44" w:rsidRPr="00CB675B">
        <w:tab/>
      </w:r>
      <w:r w:rsidR="00341BD4" w:rsidRPr="00CB675B">
        <w:tab/>
      </w:r>
      <w:r w:rsidR="00341BD4" w:rsidRPr="00CB675B">
        <w:tab/>
      </w:r>
      <w:r w:rsidRPr="00CB675B">
        <w:t>Úřad pro ochranu hospodářské soutěže</w:t>
      </w:r>
      <w:r w:rsidR="00ED4C87" w:rsidRPr="00CB675B">
        <w:t>, orgán dozoru nad</w:t>
      </w:r>
      <w:r w:rsidR="00ED4C87" w:rsidRPr="00CB675B">
        <w:tab/>
      </w:r>
      <w:r w:rsidR="00ED4C87" w:rsidRPr="00CB675B">
        <w:tab/>
      </w:r>
      <w:r w:rsidR="00ED4C87" w:rsidRPr="00CB675B">
        <w:tab/>
        <w:t>zadáváním veřejných zakázek</w:t>
      </w:r>
      <w:r w:rsidR="00ED4C87" w:rsidRPr="00CB675B">
        <w:rPr>
          <w:rFonts w:ascii="Arial" w:hAnsi="Arial" w:cs="Arial"/>
          <w:sz w:val="20"/>
          <w:szCs w:val="20"/>
          <w:shd w:val="clear" w:color="auto" w:fill="FFFFFF"/>
        </w:rPr>
        <w:t xml:space="preserve"> </w:t>
      </w:r>
      <w:r w:rsidR="00ED4C87" w:rsidRPr="00CB675B">
        <w:t>a nad dodržováním pravidel</w:t>
      </w:r>
      <w:r w:rsidR="00ED4C87" w:rsidRPr="00CB675B">
        <w:tab/>
      </w:r>
      <w:r w:rsidR="00ED4C87" w:rsidRPr="00CB675B">
        <w:tab/>
      </w:r>
      <w:r w:rsidR="00ED4C87" w:rsidRPr="00CB675B">
        <w:tab/>
        <w:t>stanovených ZZVZ</w:t>
      </w:r>
      <w:r w:rsidRPr="00CB675B">
        <w:t xml:space="preserve"> (§ 248 ZZVZ)</w:t>
      </w:r>
      <w:r w:rsidR="00F04355" w:rsidRPr="00CB675B">
        <w:t>.</w:t>
      </w:r>
    </w:p>
    <w:p w14:paraId="0C721943" w14:textId="22317CEF" w:rsidR="00AD189D" w:rsidRPr="00CB675B" w:rsidRDefault="00AD189D" w:rsidP="006A4DC5">
      <w:pPr>
        <w:tabs>
          <w:tab w:val="left" w:pos="2127"/>
        </w:tabs>
        <w:spacing w:before="160"/>
        <w:jc w:val="both"/>
      </w:pPr>
      <w:r w:rsidRPr="00CB675B">
        <w:rPr>
          <w:b/>
        </w:rPr>
        <w:t>UŘ</w:t>
      </w:r>
      <w:r w:rsidR="00B94E44" w:rsidRPr="00CB675B">
        <w:tab/>
      </w:r>
      <w:r w:rsidR="00341BD4" w:rsidRPr="00CB675B">
        <w:tab/>
      </w:r>
      <w:r w:rsidR="00341BD4" w:rsidRPr="00CB675B">
        <w:tab/>
      </w:r>
      <w:r w:rsidR="00A956DE" w:rsidRPr="00CB675B">
        <w:t>U</w:t>
      </w:r>
      <w:r w:rsidRPr="00CB675B">
        <w:t>žší řízení</w:t>
      </w:r>
      <w:r w:rsidR="00341BD4" w:rsidRPr="00CB675B">
        <w:t xml:space="preserve"> ve smyslu </w:t>
      </w:r>
      <w:proofErr w:type="spellStart"/>
      <w:r w:rsidR="00341BD4" w:rsidRPr="00CB675B">
        <w:t>ust</w:t>
      </w:r>
      <w:proofErr w:type="spellEnd"/>
      <w:r w:rsidR="00341BD4" w:rsidRPr="00CB675B">
        <w:t>. § 58 - § 59 ZZVZ</w:t>
      </w:r>
      <w:r w:rsidR="00F04355" w:rsidRPr="00CB675B">
        <w:t>.</w:t>
      </w:r>
    </w:p>
    <w:p w14:paraId="103FC5EE" w14:textId="6F60CCE1" w:rsidR="00AD189D" w:rsidRPr="00CB675B" w:rsidRDefault="00AD189D" w:rsidP="006A4DC5">
      <w:pPr>
        <w:tabs>
          <w:tab w:val="left" w:pos="2127"/>
        </w:tabs>
        <w:spacing w:before="160"/>
        <w:jc w:val="both"/>
      </w:pPr>
      <w:r w:rsidRPr="00CB675B">
        <w:rPr>
          <w:b/>
        </w:rPr>
        <w:t>VVZ</w:t>
      </w:r>
      <w:r w:rsidR="00B94E44" w:rsidRPr="00CB675B">
        <w:tab/>
      </w:r>
      <w:r w:rsidR="00341BD4" w:rsidRPr="00CB675B">
        <w:tab/>
      </w:r>
      <w:r w:rsidR="00341BD4" w:rsidRPr="00CB675B">
        <w:tab/>
      </w:r>
      <w:r w:rsidR="00D65F8F" w:rsidRPr="00CB675B">
        <w:t>V</w:t>
      </w:r>
      <w:r w:rsidRPr="00CB675B">
        <w:t>ěstník veřejných zakázek (§ 225 ZZVZ)</w:t>
      </w:r>
      <w:r w:rsidR="00F04355" w:rsidRPr="00CB675B">
        <w:t>.</w:t>
      </w:r>
    </w:p>
    <w:p w14:paraId="7F4C7EA0" w14:textId="595769CC" w:rsidR="00B94E44" w:rsidRPr="00CB675B" w:rsidRDefault="00B94E44" w:rsidP="00911BB0">
      <w:pPr>
        <w:tabs>
          <w:tab w:val="left" w:pos="2127"/>
        </w:tabs>
        <w:spacing w:before="160"/>
        <w:jc w:val="both"/>
      </w:pPr>
      <w:r w:rsidRPr="00CB675B">
        <w:rPr>
          <w:b/>
        </w:rPr>
        <w:t>Zadavatel</w:t>
      </w:r>
      <w:r w:rsidRPr="00CB675B">
        <w:tab/>
      </w:r>
      <w:r w:rsidR="00341BD4" w:rsidRPr="00CB675B">
        <w:tab/>
      </w:r>
      <w:r w:rsidR="00341BD4" w:rsidRPr="00CB675B">
        <w:tab/>
      </w:r>
      <w:r w:rsidR="00A956DE" w:rsidRPr="00CB675B">
        <w:t>S</w:t>
      </w:r>
      <w:r w:rsidRPr="00CB675B">
        <w:t>polečnost E.ON Distribuce, a.s., se sídlem České Budějovice 7,</w:t>
      </w:r>
      <w:r w:rsidR="00341BD4" w:rsidRPr="00CB675B">
        <w:tab/>
      </w:r>
      <w:r w:rsidR="00341BD4" w:rsidRPr="00CB675B">
        <w:tab/>
      </w:r>
      <w:r w:rsidR="00341BD4" w:rsidRPr="00CB675B">
        <w:tab/>
      </w:r>
      <w:r w:rsidRPr="00CB675B">
        <w:t>F. A.</w:t>
      </w:r>
      <w:r w:rsidR="00F823EB" w:rsidRPr="00CB675B">
        <w:t xml:space="preserve"> </w:t>
      </w:r>
      <w:proofErr w:type="spellStart"/>
      <w:r w:rsidRPr="00CB675B">
        <w:t>Gerstnera</w:t>
      </w:r>
      <w:proofErr w:type="spellEnd"/>
      <w:r w:rsidRPr="00CB675B">
        <w:t xml:space="preserve"> 2151/6, IČO </w:t>
      </w:r>
      <w:r w:rsidR="00CC1242" w:rsidRPr="00CB675B">
        <w:t>28085400, společnost je</w:t>
      </w:r>
      <w:r w:rsidR="00341BD4" w:rsidRPr="00CB675B">
        <w:tab/>
      </w:r>
      <w:r w:rsidR="00341BD4" w:rsidRPr="00CB675B">
        <w:tab/>
      </w:r>
      <w:r w:rsidR="00341BD4" w:rsidRPr="00CB675B">
        <w:tab/>
      </w:r>
      <w:r w:rsidR="00341BD4" w:rsidRPr="00CB675B">
        <w:tab/>
      </w:r>
      <w:r w:rsidR="00CC1242" w:rsidRPr="00CB675B">
        <w:t>zapsaná v obchodním</w:t>
      </w:r>
      <w:r w:rsidR="00CC1242" w:rsidRPr="00CB675B">
        <w:tab/>
        <w:t>rejstříku vedeném u Krajského soudu</w:t>
      </w:r>
      <w:r w:rsidR="00341BD4" w:rsidRPr="00CB675B">
        <w:tab/>
      </w:r>
      <w:r w:rsidR="00341BD4" w:rsidRPr="00CB675B">
        <w:tab/>
      </w:r>
      <w:r w:rsidR="00341BD4" w:rsidRPr="00CB675B">
        <w:tab/>
      </w:r>
      <w:r w:rsidR="00CC1242" w:rsidRPr="00CB675B">
        <w:t>v Českých Budějovicích, Spisová značka</w:t>
      </w:r>
      <w:r w:rsidR="00CC1242" w:rsidRPr="00CB675B">
        <w:tab/>
        <w:t>B 1772</w:t>
      </w:r>
      <w:r w:rsidR="00F04355" w:rsidRPr="00CB675B">
        <w:t>.</w:t>
      </w:r>
    </w:p>
    <w:p w14:paraId="2F587E56" w14:textId="77777777" w:rsidR="003A4A7D" w:rsidRPr="00CB675B" w:rsidRDefault="003A4A7D" w:rsidP="003A4A7D">
      <w:pPr>
        <w:tabs>
          <w:tab w:val="left" w:pos="2127"/>
        </w:tabs>
        <w:spacing w:before="160"/>
        <w:jc w:val="both"/>
      </w:pPr>
    </w:p>
    <w:p w14:paraId="70F3682E" w14:textId="7C5F6910" w:rsidR="003A4A7D" w:rsidRPr="00CB675B" w:rsidRDefault="003A4A7D" w:rsidP="003A4A7D">
      <w:pPr>
        <w:tabs>
          <w:tab w:val="left" w:pos="2127"/>
        </w:tabs>
        <w:spacing w:before="160"/>
        <w:ind w:left="3540" w:hanging="3540"/>
        <w:jc w:val="both"/>
      </w:pPr>
      <w:r w:rsidRPr="00CB675B">
        <w:rPr>
          <w:b/>
        </w:rPr>
        <w:t>Jiná osoba dle § 83 zákona</w:t>
      </w:r>
      <w:r w:rsidRPr="00CB675B">
        <w:tab/>
      </w:r>
      <w:r w:rsidRPr="00CB675B">
        <w:tab/>
        <w:t xml:space="preserve">osoba, pomocí které může </w:t>
      </w:r>
      <w:r w:rsidR="00AC0CE9" w:rsidRPr="00CB675B">
        <w:t>D</w:t>
      </w:r>
      <w:r w:rsidR="0081162D" w:rsidRPr="00CB675B">
        <w:t>odavatel</w:t>
      </w:r>
      <w:r w:rsidRPr="00CB675B">
        <w:t xml:space="preserve"> prokázat kvalifikaci pro určitou část veřejné zakázky nebo která má poskytnout </w:t>
      </w:r>
      <w:r w:rsidR="00AC0CE9" w:rsidRPr="00CB675B">
        <w:t>D</w:t>
      </w:r>
      <w:r w:rsidR="0081162D" w:rsidRPr="00CB675B">
        <w:t>odavatel</w:t>
      </w:r>
      <w:r w:rsidRPr="00CB675B">
        <w:t>i k plnění veřejné zakázky určité věci či práva.</w:t>
      </w:r>
    </w:p>
    <w:p w14:paraId="68969F64" w14:textId="77777777" w:rsidR="003A4A7D" w:rsidRPr="00CB675B" w:rsidRDefault="003A4A7D" w:rsidP="003A4A7D">
      <w:pPr>
        <w:tabs>
          <w:tab w:val="left" w:pos="2127"/>
        </w:tabs>
        <w:spacing w:before="160"/>
        <w:ind w:left="3540" w:hanging="3540"/>
        <w:jc w:val="both"/>
      </w:pPr>
    </w:p>
    <w:p w14:paraId="44F09CBB" w14:textId="1975D311" w:rsidR="003A4A7D" w:rsidRPr="00CB675B" w:rsidRDefault="003A4A7D" w:rsidP="003A4A7D">
      <w:pPr>
        <w:tabs>
          <w:tab w:val="left" w:pos="2127"/>
        </w:tabs>
        <w:spacing w:before="160"/>
        <w:ind w:left="3540" w:hanging="3540"/>
        <w:jc w:val="both"/>
      </w:pPr>
      <w:r w:rsidRPr="00CB675B">
        <w:rPr>
          <w:b/>
        </w:rPr>
        <w:t>Poddodavatel dle § 85 zákona</w:t>
      </w:r>
      <w:r w:rsidRPr="00CB675B">
        <w:tab/>
      </w:r>
      <w:r w:rsidRPr="00CB675B">
        <w:tab/>
        <w:t xml:space="preserve">osoba, pomocí které má </w:t>
      </w:r>
      <w:r w:rsidR="00AC0CE9" w:rsidRPr="00CB675B">
        <w:t>D</w:t>
      </w:r>
      <w:r w:rsidR="0081162D" w:rsidRPr="00CB675B">
        <w:t>odavatel</w:t>
      </w:r>
      <w:r w:rsidRPr="00CB675B">
        <w:t xml:space="preserve"> plnit určitou část veřejné zakázky nebo která má poskytnout </w:t>
      </w:r>
      <w:r w:rsidR="00AC0CE9" w:rsidRPr="00CB675B">
        <w:t>D</w:t>
      </w:r>
      <w:r w:rsidR="0081162D" w:rsidRPr="00CB675B">
        <w:t>odavatel</w:t>
      </w:r>
      <w:r w:rsidRPr="00CB675B">
        <w:t>i k plnění veřejné zakázky určité věci či práva.</w:t>
      </w:r>
    </w:p>
    <w:p w14:paraId="0D457584" w14:textId="77777777" w:rsidR="003A4A7D" w:rsidRPr="00CB675B" w:rsidRDefault="003A4A7D" w:rsidP="006A4DC5">
      <w:pPr>
        <w:tabs>
          <w:tab w:val="left" w:pos="2127"/>
        </w:tabs>
        <w:spacing w:before="160"/>
        <w:jc w:val="both"/>
      </w:pPr>
    </w:p>
    <w:p w14:paraId="799903D7" w14:textId="58B85403" w:rsidR="00AD189D" w:rsidRPr="00CB675B" w:rsidRDefault="00AD189D" w:rsidP="006A4DC5">
      <w:pPr>
        <w:tabs>
          <w:tab w:val="left" w:pos="2127"/>
        </w:tabs>
        <w:spacing w:before="160"/>
        <w:jc w:val="both"/>
      </w:pPr>
      <w:bookmarkStart w:id="4" w:name="_Hlk21938951"/>
      <w:r w:rsidRPr="00CB675B">
        <w:rPr>
          <w:b/>
        </w:rPr>
        <w:t>ZŘ</w:t>
      </w:r>
      <w:r w:rsidR="00B94E44" w:rsidRPr="00CB675B">
        <w:tab/>
      </w:r>
      <w:r w:rsidR="00341BD4" w:rsidRPr="00CB675B">
        <w:tab/>
      </w:r>
      <w:r w:rsidR="00341BD4" w:rsidRPr="00CB675B">
        <w:tab/>
      </w:r>
      <w:r w:rsidR="00A956DE" w:rsidRPr="00CB675B">
        <w:t>Z</w:t>
      </w:r>
      <w:r w:rsidRPr="00CB675B">
        <w:t>adávací řízení (§ 3 ZZVZ)</w:t>
      </w:r>
      <w:r w:rsidR="00F04355" w:rsidRPr="00CB675B">
        <w:t>.</w:t>
      </w:r>
    </w:p>
    <w:p w14:paraId="29EF04EA" w14:textId="566B5E5A" w:rsidR="0085360A" w:rsidRPr="00CB675B" w:rsidRDefault="0085360A" w:rsidP="006A4DC5">
      <w:pPr>
        <w:tabs>
          <w:tab w:val="left" w:pos="2127"/>
        </w:tabs>
        <w:spacing w:before="160"/>
        <w:jc w:val="both"/>
      </w:pPr>
      <w:r w:rsidRPr="00CB675B">
        <w:rPr>
          <w:b/>
        </w:rPr>
        <w:t>Zvláštní část</w:t>
      </w:r>
      <w:r w:rsidRPr="00CB675B">
        <w:rPr>
          <w:b/>
        </w:rPr>
        <w:tab/>
      </w:r>
      <w:r w:rsidRPr="00CB675B">
        <w:rPr>
          <w:b/>
        </w:rPr>
        <w:tab/>
      </w:r>
      <w:r w:rsidRPr="00CB675B">
        <w:rPr>
          <w:b/>
        </w:rPr>
        <w:tab/>
      </w:r>
      <w:r w:rsidR="00A956DE" w:rsidRPr="00CB675B">
        <w:t>K</w:t>
      </w:r>
      <w:r w:rsidRPr="00CB675B">
        <w:t>onkrétní podmínky kvalifikace</w:t>
      </w:r>
      <w:r w:rsidR="00904A92" w:rsidRPr="00CB675B">
        <w:t xml:space="preserve"> a požadavků Zadavatele</w:t>
      </w:r>
      <w:r w:rsidRPr="00CB675B">
        <w:t xml:space="preserve"> pro</w:t>
      </w:r>
      <w:r w:rsidR="00904A92" w:rsidRPr="00CB675B">
        <w:tab/>
      </w:r>
      <w:r w:rsidR="00904A92" w:rsidRPr="00CB675B">
        <w:tab/>
      </w:r>
      <w:r w:rsidR="00904A92" w:rsidRPr="00CB675B">
        <w:tab/>
      </w:r>
      <w:r w:rsidRPr="00CB675B">
        <w:t>Dodavatele pro jednotlivé</w:t>
      </w:r>
      <w:r w:rsidR="00904A92" w:rsidRPr="00CB675B">
        <w:t xml:space="preserve"> </w:t>
      </w:r>
      <w:r w:rsidRPr="00CB675B">
        <w:t xml:space="preserve">kategorie </w:t>
      </w:r>
      <w:r w:rsidR="003F49C8" w:rsidRPr="00CB675B">
        <w:t>S</w:t>
      </w:r>
      <w:r w:rsidRPr="00CB675B">
        <w:t>ystému kvalifikace</w:t>
      </w:r>
      <w:r w:rsidR="00F04355" w:rsidRPr="00CB675B">
        <w:t>.</w:t>
      </w:r>
    </w:p>
    <w:p w14:paraId="572F7DDC" w14:textId="76D16F4E" w:rsidR="00AD189D" w:rsidRPr="00CB675B" w:rsidRDefault="00AD189D" w:rsidP="006A4DC5">
      <w:pPr>
        <w:tabs>
          <w:tab w:val="left" w:pos="2127"/>
        </w:tabs>
        <w:spacing w:before="160"/>
        <w:jc w:val="both"/>
      </w:pPr>
      <w:r w:rsidRPr="00CB675B">
        <w:rPr>
          <w:b/>
        </w:rPr>
        <w:t>ZZVZ</w:t>
      </w:r>
      <w:r w:rsidR="004471A7" w:rsidRPr="00CB675B">
        <w:rPr>
          <w:b/>
        </w:rPr>
        <w:t>, zákon</w:t>
      </w:r>
      <w:r w:rsidR="00B94E44" w:rsidRPr="00CB675B">
        <w:tab/>
      </w:r>
      <w:r w:rsidR="00341BD4" w:rsidRPr="00CB675B">
        <w:tab/>
      </w:r>
      <w:r w:rsidR="00341BD4" w:rsidRPr="00CB675B">
        <w:tab/>
      </w:r>
      <w:proofErr w:type="spellStart"/>
      <w:r w:rsidR="00A956DE" w:rsidRPr="00CB675B">
        <w:t>Z</w:t>
      </w:r>
      <w:r w:rsidRPr="00CB675B">
        <w:t>ákon</w:t>
      </w:r>
      <w:proofErr w:type="spellEnd"/>
      <w:r w:rsidRPr="00CB675B">
        <w:t xml:space="preserve"> č. 134/2016 Sb., o zadávání veřejných zakázek, ve znění</w:t>
      </w:r>
      <w:r w:rsidR="00341BD4" w:rsidRPr="00CB675B">
        <w:tab/>
      </w:r>
      <w:r w:rsidR="00341BD4" w:rsidRPr="00CB675B">
        <w:tab/>
      </w:r>
      <w:r w:rsidR="00341BD4" w:rsidRPr="00CB675B">
        <w:tab/>
      </w:r>
      <w:r w:rsidRPr="00CB675B">
        <w:t>pozdějších</w:t>
      </w:r>
      <w:r w:rsidR="00341BD4" w:rsidRPr="00CB675B">
        <w:t xml:space="preserve"> </w:t>
      </w:r>
      <w:r w:rsidRPr="00CB675B">
        <w:t>předpisů</w:t>
      </w:r>
      <w:r w:rsidR="00F04355" w:rsidRPr="00CB675B">
        <w:t>.</w:t>
      </w:r>
    </w:p>
    <w:p w14:paraId="5740D6DB" w14:textId="582EEAC5" w:rsidR="00145D27" w:rsidRPr="00CB675B" w:rsidRDefault="00145D27" w:rsidP="00145D27">
      <w:pPr>
        <w:spacing w:line="276" w:lineRule="auto"/>
      </w:pPr>
      <w:r w:rsidRPr="00CB675B">
        <w:rPr>
          <w:b/>
          <w:bCs/>
        </w:rPr>
        <w:t xml:space="preserve">DS </w:t>
      </w:r>
      <w:r w:rsidRPr="00CB675B">
        <w:t xml:space="preserve">nebo </w:t>
      </w:r>
      <w:r w:rsidRPr="00CB675B">
        <w:rPr>
          <w:b/>
        </w:rPr>
        <w:t>distribuční soustava</w:t>
      </w:r>
      <w:r w:rsidRPr="00CB675B">
        <w:tab/>
      </w:r>
      <w:r w:rsidRPr="00CB675B">
        <w:tab/>
      </w:r>
      <w:r w:rsidR="00873E20" w:rsidRPr="00CB675B">
        <w:t xml:space="preserve">Distribuční </w:t>
      </w:r>
      <w:r w:rsidRPr="00CB675B">
        <w:t xml:space="preserve">soustava ve smyslu </w:t>
      </w:r>
      <w:proofErr w:type="spellStart"/>
      <w:r w:rsidRPr="00CB675B">
        <w:t>ust</w:t>
      </w:r>
      <w:proofErr w:type="spellEnd"/>
      <w:r w:rsidRPr="00CB675B">
        <w:t>. § 2 odst. 2 písm. a) bod 1. energetického zákona,</w:t>
      </w:r>
    </w:p>
    <w:p w14:paraId="4D00D3F5" w14:textId="3A5A1355" w:rsidR="00145D27" w:rsidRPr="00CB675B" w:rsidRDefault="00145D27" w:rsidP="00F13DAA">
      <w:pPr>
        <w:spacing w:line="276" w:lineRule="auto"/>
        <w:ind w:left="3540" w:hanging="3540"/>
        <w:jc w:val="both"/>
      </w:pPr>
      <w:proofErr w:type="spellStart"/>
      <w:r w:rsidRPr="00CB675B">
        <w:rPr>
          <w:b/>
        </w:rPr>
        <w:t>DSPSg</w:t>
      </w:r>
      <w:proofErr w:type="spellEnd"/>
      <w:r w:rsidR="00291E1B" w:rsidRPr="00CB675B">
        <w:rPr>
          <w:b/>
        </w:rPr>
        <w:tab/>
      </w:r>
      <w:r w:rsidR="00291E1B" w:rsidRPr="00CB675B">
        <w:rPr>
          <w:b/>
        </w:rPr>
        <w:tab/>
      </w:r>
      <w:r w:rsidR="00873E20" w:rsidRPr="00CB675B">
        <w:t xml:space="preserve">Dokumentace </w:t>
      </w:r>
      <w:r w:rsidRPr="00CB675B">
        <w:t xml:space="preserve">skutečného provedení </w:t>
      </w:r>
      <w:proofErr w:type="gramStart"/>
      <w:r w:rsidRPr="00CB675B">
        <w:t>stavby - geodetická</w:t>
      </w:r>
      <w:proofErr w:type="gramEnd"/>
      <w:r w:rsidRPr="00CB675B">
        <w:t xml:space="preserve"> část</w:t>
      </w:r>
      <w:r w:rsidR="00873E20" w:rsidRPr="00CB675B">
        <w:t>.</w:t>
      </w:r>
    </w:p>
    <w:p w14:paraId="33D04016" w14:textId="715B1C30" w:rsidR="00145D27" w:rsidRPr="00CB675B" w:rsidRDefault="00145D27" w:rsidP="00145D27">
      <w:pPr>
        <w:spacing w:line="276" w:lineRule="auto"/>
      </w:pPr>
      <w:r w:rsidRPr="00CB675B">
        <w:rPr>
          <w:b/>
        </w:rPr>
        <w:t>DTS</w:t>
      </w:r>
      <w:r w:rsidR="00291E1B" w:rsidRPr="00CB675B">
        <w:tab/>
      </w:r>
      <w:r w:rsidR="00291E1B" w:rsidRPr="00CB675B">
        <w:tab/>
      </w:r>
      <w:r w:rsidR="00291E1B" w:rsidRPr="00CB675B">
        <w:tab/>
      </w:r>
      <w:r w:rsidR="00291E1B" w:rsidRPr="00CB675B">
        <w:tab/>
      </w:r>
      <w:r w:rsidR="00291E1B" w:rsidRPr="00CB675B">
        <w:tab/>
      </w:r>
      <w:r w:rsidR="00873E20" w:rsidRPr="00CB675B">
        <w:t>D</w:t>
      </w:r>
      <w:r w:rsidRPr="00CB675B">
        <w:t>istribuční trafostanice</w:t>
      </w:r>
      <w:r w:rsidR="00873E20" w:rsidRPr="00CB675B">
        <w:t>.</w:t>
      </w:r>
    </w:p>
    <w:p w14:paraId="4F556056" w14:textId="6E708065" w:rsidR="009A519B" w:rsidRPr="00CB675B" w:rsidRDefault="009A519B" w:rsidP="00145D27">
      <w:pPr>
        <w:spacing w:line="276" w:lineRule="auto"/>
      </w:pPr>
      <w:r w:rsidRPr="00CB675B">
        <w:rPr>
          <w:b/>
        </w:rPr>
        <w:t>OOPP</w:t>
      </w:r>
      <w:r w:rsidRPr="00CB675B">
        <w:tab/>
      </w:r>
      <w:r w:rsidRPr="00CB675B">
        <w:tab/>
      </w:r>
      <w:r w:rsidRPr="00CB675B">
        <w:tab/>
      </w:r>
      <w:r w:rsidRPr="00CB675B">
        <w:tab/>
      </w:r>
      <w:r w:rsidRPr="00CB675B">
        <w:tab/>
        <w:t>Osobní ochranné pracovní pomůcky</w:t>
      </w:r>
    </w:p>
    <w:p w14:paraId="6CFA8824" w14:textId="77777777" w:rsidR="00430535" w:rsidRPr="00CB675B" w:rsidRDefault="00430535" w:rsidP="00145D27">
      <w:pPr>
        <w:spacing w:line="276" w:lineRule="auto"/>
      </w:pPr>
    </w:p>
    <w:p w14:paraId="7026C949" w14:textId="77777777" w:rsidR="00291E1B" w:rsidRPr="00CB675B" w:rsidRDefault="00145D27" w:rsidP="00145D27">
      <w:pPr>
        <w:spacing w:line="276" w:lineRule="auto"/>
      </w:pPr>
      <w:r w:rsidRPr="00CB675B">
        <w:rPr>
          <w:b/>
        </w:rPr>
        <w:lastRenderedPageBreak/>
        <w:t>Elektromontážní činnost či elektromontážní práce</w:t>
      </w:r>
    </w:p>
    <w:p w14:paraId="57375CEA" w14:textId="1A97D506" w:rsidR="00145D27" w:rsidRPr="00CB675B" w:rsidRDefault="00911BB0" w:rsidP="00291E1B">
      <w:pPr>
        <w:spacing w:line="276" w:lineRule="auto"/>
        <w:ind w:left="3545"/>
        <w:jc w:val="both"/>
      </w:pPr>
      <w:r w:rsidRPr="00CB675B">
        <w:t>J</w:t>
      </w:r>
      <w:r w:rsidR="00145D27" w:rsidRPr="00CB675B">
        <w:t xml:space="preserve">edná se o činnosti a práce v přímém kontaktu se zařízením distribuční soustavy </w:t>
      </w:r>
      <w:r w:rsidR="009858CB" w:rsidRPr="00CB675B">
        <w:t>Z</w:t>
      </w:r>
      <w:r w:rsidR="00145D27" w:rsidRPr="00CB675B">
        <w:t xml:space="preserve">adavatele na hladině VN a NN a na distribučních trafostanicích. Jedná se o takové práce a činnosti, ke kterým je zapotřebí odborné kvalifikace podle vyhlášky č. 50/1978 Sb., a to alespoň dle § 5 této vyhlášky. Elektromontážní činnosti a elektromontážní práce tvoří podstatnou odbornou a/nebo technologickou část veřejné zakázky. Elektromontážními činnostmi </w:t>
      </w:r>
      <w:r w:rsidR="006353FC" w:rsidRPr="00CB675B">
        <w:t>a</w:t>
      </w:r>
      <w:r w:rsidR="00145D27" w:rsidRPr="00CB675B">
        <w:t xml:space="preserve"> elektromontážním</w:t>
      </w:r>
      <w:r w:rsidR="006353FC" w:rsidRPr="00CB675B">
        <w:t xml:space="preserve"> </w:t>
      </w:r>
      <w:r w:rsidR="00145D27" w:rsidRPr="00CB675B">
        <w:t>pr</w:t>
      </w:r>
      <w:r w:rsidR="006353FC" w:rsidRPr="00CB675B">
        <w:t>áce</w:t>
      </w:r>
      <w:r w:rsidR="00145D27" w:rsidRPr="00CB675B">
        <w:t xml:space="preserve"> </w:t>
      </w:r>
      <w:r w:rsidR="006353FC" w:rsidRPr="00CB675B">
        <w:t>zahrnují i</w:t>
      </w:r>
      <w:r w:rsidR="00145D27" w:rsidRPr="00CB675B">
        <w:t xml:space="preserve"> </w:t>
      </w:r>
      <w:r w:rsidR="009A519B" w:rsidRPr="00CB675B">
        <w:t xml:space="preserve">zemní práce a </w:t>
      </w:r>
      <w:r w:rsidR="00145D27" w:rsidRPr="00CB675B">
        <w:t>drobné stavební</w:t>
      </w:r>
      <w:r w:rsidR="009A519B" w:rsidRPr="00CB675B">
        <w:t xml:space="preserve"> práce</w:t>
      </w:r>
      <w:r w:rsidR="00145D27" w:rsidRPr="00CB675B">
        <w:t>, které jsou také součástí veřejné zakázky</w:t>
      </w:r>
      <w:r w:rsidR="009A519B" w:rsidRPr="00CB675B">
        <w:t>.</w:t>
      </w:r>
      <w:r w:rsidR="00145D27" w:rsidRPr="00CB675B">
        <w:t xml:space="preserve"> </w:t>
      </w:r>
    </w:p>
    <w:p w14:paraId="01F45D72" w14:textId="4D0089AC" w:rsidR="00145D27" w:rsidRPr="00CB675B" w:rsidRDefault="009858CB" w:rsidP="00F13DAA">
      <w:pPr>
        <w:spacing w:line="276" w:lineRule="auto"/>
        <w:ind w:left="3540" w:hanging="3540"/>
        <w:jc w:val="both"/>
      </w:pPr>
      <w:r w:rsidRPr="00CB675B">
        <w:rPr>
          <w:b/>
        </w:rPr>
        <w:t>E</w:t>
      </w:r>
      <w:r w:rsidR="00145D27" w:rsidRPr="00CB675B">
        <w:rPr>
          <w:b/>
        </w:rPr>
        <w:t>nergetický zákon</w:t>
      </w:r>
      <w:r w:rsidR="00D95B5F" w:rsidRPr="00CB675B">
        <w:tab/>
      </w:r>
      <w:r w:rsidR="00D95B5F" w:rsidRPr="00CB675B">
        <w:tab/>
      </w:r>
      <w:proofErr w:type="spellStart"/>
      <w:r w:rsidR="00911BB0" w:rsidRPr="00CB675B">
        <w:t>Z</w:t>
      </w:r>
      <w:r w:rsidR="00145D27" w:rsidRPr="00CB675B">
        <w:t>ákon</w:t>
      </w:r>
      <w:proofErr w:type="spellEnd"/>
      <w:r w:rsidR="00145D27" w:rsidRPr="00CB675B">
        <w:t xml:space="preserve"> č. 458/2000 Sb., o podmínkách podnikání a o výkonu státní správy v energetických odvětvích a o změně některých zákonů (energetický zákon), ve znění pozdějších předpisů</w:t>
      </w:r>
      <w:r w:rsidR="00911BB0" w:rsidRPr="00CB675B">
        <w:t>.</w:t>
      </w:r>
    </w:p>
    <w:p w14:paraId="26E31EB0" w14:textId="28AE56F0" w:rsidR="00145D27" w:rsidRPr="00CB675B" w:rsidRDefault="00145D27" w:rsidP="00F13DAA">
      <w:pPr>
        <w:spacing w:line="276" w:lineRule="auto"/>
        <w:ind w:left="3540" w:hanging="3540"/>
        <w:jc w:val="both"/>
      </w:pPr>
      <w:r w:rsidRPr="00CB675B">
        <w:rPr>
          <w:b/>
        </w:rPr>
        <w:t>Kabelové vedení</w:t>
      </w:r>
      <w:r w:rsidR="00D95B5F" w:rsidRPr="00CB675B">
        <w:tab/>
      </w:r>
      <w:r w:rsidR="00D95B5F" w:rsidRPr="00CB675B">
        <w:tab/>
      </w:r>
      <w:r w:rsidR="00911BB0" w:rsidRPr="00CB675B">
        <w:t>E</w:t>
      </w:r>
      <w:r w:rsidRPr="00CB675B">
        <w:t>lektrické vedení s izolovanými vodiči (kabely) uložené přímo v zemi, kabelo</w:t>
      </w:r>
      <w:r w:rsidR="00787495" w:rsidRPr="00CB675B">
        <w:t>vých kanálech</w:t>
      </w:r>
      <w:r w:rsidR="00BA119D" w:rsidRPr="00CB675B">
        <w:t>, trubkách, žlabech apod.</w:t>
      </w:r>
    </w:p>
    <w:p w14:paraId="76E40949" w14:textId="0AADF70A" w:rsidR="00F453D8" w:rsidRPr="00CB675B" w:rsidRDefault="00801829" w:rsidP="00F13DAA">
      <w:pPr>
        <w:spacing w:line="276" w:lineRule="auto"/>
        <w:ind w:left="3540" w:hanging="3540"/>
        <w:jc w:val="both"/>
      </w:pPr>
      <w:r w:rsidRPr="00CB675B">
        <w:rPr>
          <w:b/>
        </w:rPr>
        <w:t>Venkovní vedení</w:t>
      </w:r>
      <w:r w:rsidRPr="00CB675B">
        <w:rPr>
          <w:b/>
        </w:rPr>
        <w:tab/>
      </w:r>
      <w:r w:rsidR="00F453D8" w:rsidRPr="00CB675B">
        <w:rPr>
          <w:b/>
        </w:rPr>
        <w:tab/>
      </w:r>
      <w:r w:rsidR="00911BB0" w:rsidRPr="00CB675B">
        <w:t>N</w:t>
      </w:r>
      <w:r w:rsidR="00F453D8" w:rsidRPr="00CB675B">
        <w:t>adzemní elektrické vedení, jehož vodiče jsou vedeny nad zemí (terénem) obvykle pomocí podpěrných bodů</w:t>
      </w:r>
      <w:r w:rsidR="00911BB0" w:rsidRPr="00CB675B">
        <w:t>.</w:t>
      </w:r>
    </w:p>
    <w:p w14:paraId="4BFD78A0" w14:textId="0B4C3420" w:rsidR="00801829" w:rsidRPr="00CB675B" w:rsidRDefault="00801829" w:rsidP="00D95B5F">
      <w:pPr>
        <w:spacing w:line="276" w:lineRule="auto"/>
        <w:ind w:left="3540" w:hanging="3540"/>
      </w:pPr>
    </w:p>
    <w:p w14:paraId="2083576B" w14:textId="24B7E59D" w:rsidR="00D95B5F" w:rsidRPr="00CB675B" w:rsidRDefault="009858CB" w:rsidP="00145D27">
      <w:pPr>
        <w:spacing w:line="276" w:lineRule="auto"/>
        <w:rPr>
          <w:b/>
          <w:bCs/>
        </w:rPr>
      </w:pPr>
      <w:r w:rsidRPr="00CB675B">
        <w:rPr>
          <w:b/>
          <w:bCs/>
        </w:rPr>
        <w:t>O</w:t>
      </w:r>
      <w:r w:rsidR="00145D27" w:rsidRPr="00CB675B">
        <w:rPr>
          <w:b/>
          <w:bCs/>
        </w:rPr>
        <w:t>dstraňování poruch na elektrických zařízeních distribuční soustavy</w:t>
      </w:r>
    </w:p>
    <w:p w14:paraId="55CD9E17" w14:textId="4FBD3FB2" w:rsidR="00145D27" w:rsidRPr="00CB675B" w:rsidRDefault="00911BB0" w:rsidP="00F13DAA">
      <w:pPr>
        <w:spacing w:line="276" w:lineRule="auto"/>
        <w:ind w:left="3545"/>
        <w:jc w:val="both"/>
        <w:rPr>
          <w:b/>
          <w:bCs/>
        </w:rPr>
      </w:pPr>
      <w:r w:rsidRPr="00CB675B">
        <w:rPr>
          <w:bCs/>
        </w:rPr>
        <w:t>Č</w:t>
      </w:r>
      <w:r w:rsidR="00145D27" w:rsidRPr="00CB675B">
        <w:rPr>
          <w:bCs/>
        </w:rPr>
        <w:t>innost zajišťující definitivní odstranění příčiny poruchového výpadku a řešení rozsáhlých poškození, havárií a kalamit v</w:t>
      </w:r>
      <w:r w:rsidRPr="00CB675B">
        <w:rPr>
          <w:bCs/>
        </w:rPr>
        <w:t> </w:t>
      </w:r>
      <w:r w:rsidR="00145D27" w:rsidRPr="00CB675B">
        <w:rPr>
          <w:bCs/>
        </w:rPr>
        <w:t>distribuční soustavě</w:t>
      </w:r>
      <w:r w:rsidRPr="00CB675B">
        <w:rPr>
          <w:bCs/>
        </w:rPr>
        <w:t>.</w:t>
      </w:r>
    </w:p>
    <w:p w14:paraId="4C36B44B" w14:textId="2A4168FB" w:rsidR="00145D27" w:rsidRPr="00CB675B" w:rsidRDefault="00145D27" w:rsidP="00145D27">
      <w:pPr>
        <w:spacing w:line="276" w:lineRule="auto"/>
      </w:pPr>
      <w:r w:rsidRPr="00CB675B">
        <w:rPr>
          <w:b/>
          <w:bCs/>
        </w:rPr>
        <w:t>OP</w:t>
      </w:r>
      <w:r w:rsidR="00D95B5F" w:rsidRPr="00CB675B">
        <w:rPr>
          <w:b/>
          <w:bCs/>
        </w:rPr>
        <w:tab/>
      </w:r>
      <w:r w:rsidR="00D95B5F" w:rsidRPr="00CB675B">
        <w:rPr>
          <w:b/>
          <w:bCs/>
        </w:rPr>
        <w:tab/>
      </w:r>
      <w:r w:rsidR="00D95B5F" w:rsidRPr="00CB675B">
        <w:rPr>
          <w:b/>
          <w:bCs/>
        </w:rPr>
        <w:tab/>
      </w:r>
      <w:r w:rsidR="00D95B5F" w:rsidRPr="00CB675B">
        <w:rPr>
          <w:b/>
          <w:bCs/>
        </w:rPr>
        <w:tab/>
      </w:r>
      <w:r w:rsidR="00D95B5F" w:rsidRPr="00CB675B">
        <w:rPr>
          <w:b/>
          <w:bCs/>
        </w:rPr>
        <w:tab/>
      </w:r>
      <w:r w:rsidR="00911BB0" w:rsidRPr="00CB675B">
        <w:t>O</w:t>
      </w:r>
      <w:r w:rsidRPr="00CB675B">
        <w:t>chranné pásmo</w:t>
      </w:r>
      <w:r w:rsidR="00911BB0" w:rsidRPr="00CB675B">
        <w:t>.</w:t>
      </w:r>
    </w:p>
    <w:p w14:paraId="238575DA" w14:textId="2E1DE1B4" w:rsidR="00145D27" w:rsidRPr="00CB675B" w:rsidRDefault="00D95B5F" w:rsidP="00F13DAA">
      <w:pPr>
        <w:spacing w:line="276" w:lineRule="auto"/>
        <w:ind w:left="3540" w:hanging="3540"/>
        <w:jc w:val="both"/>
      </w:pPr>
      <w:r w:rsidRPr="00CB675B">
        <w:rPr>
          <w:b/>
          <w:bCs/>
        </w:rPr>
        <w:t>R</w:t>
      </w:r>
      <w:r w:rsidR="00145D27" w:rsidRPr="00CB675B">
        <w:rPr>
          <w:b/>
          <w:bCs/>
        </w:rPr>
        <w:t>egion</w:t>
      </w:r>
      <w:r w:rsidRPr="00CB675B">
        <w:rPr>
          <w:b/>
          <w:bCs/>
        </w:rPr>
        <w:tab/>
      </w:r>
      <w:r w:rsidRPr="00CB675B">
        <w:rPr>
          <w:b/>
          <w:bCs/>
        </w:rPr>
        <w:tab/>
      </w:r>
      <w:r w:rsidR="00911BB0" w:rsidRPr="00CB675B">
        <w:t>Ú</w:t>
      </w:r>
      <w:r w:rsidR="00145D27" w:rsidRPr="00CB675B">
        <w:t xml:space="preserve">zemní oblast, kde </w:t>
      </w:r>
      <w:r w:rsidR="009858CB" w:rsidRPr="00CB675B">
        <w:t>Z</w:t>
      </w:r>
      <w:r w:rsidR="00145D27" w:rsidRPr="00CB675B">
        <w:t>adavatel vykonává svou činnost a k níž se váže vždy právě jedna z částí veřejné zakázky</w:t>
      </w:r>
      <w:r w:rsidR="00911BB0" w:rsidRPr="00CB675B">
        <w:t>.</w:t>
      </w:r>
    </w:p>
    <w:p w14:paraId="5206F6AC" w14:textId="75F5120B" w:rsidR="00145D27" w:rsidRPr="00CB675B" w:rsidRDefault="00145D27" w:rsidP="00D95B5F">
      <w:pPr>
        <w:spacing w:line="276" w:lineRule="auto"/>
        <w:ind w:left="3540" w:hanging="3540"/>
      </w:pPr>
      <w:r w:rsidRPr="00CB675B">
        <w:rPr>
          <w:b/>
          <w:bCs/>
        </w:rPr>
        <w:t>RS</w:t>
      </w:r>
      <w:r w:rsidR="00D95B5F" w:rsidRPr="00CB675B">
        <w:rPr>
          <w:b/>
          <w:bCs/>
        </w:rPr>
        <w:tab/>
      </w:r>
      <w:r w:rsidR="00D95B5F" w:rsidRPr="00CB675B">
        <w:rPr>
          <w:b/>
          <w:bCs/>
        </w:rPr>
        <w:tab/>
      </w:r>
      <w:r w:rsidRPr="00CB675B">
        <w:t>Regionální Správa</w:t>
      </w:r>
      <w:r w:rsidR="00911BB0" w:rsidRPr="00CB675B">
        <w:t>.</w:t>
      </w:r>
    </w:p>
    <w:p w14:paraId="4C21235B" w14:textId="1F2EF07F" w:rsidR="00145D27" w:rsidRPr="00CB675B" w:rsidRDefault="00AE1FE6" w:rsidP="00F13DAA">
      <w:pPr>
        <w:spacing w:line="276" w:lineRule="auto"/>
        <w:ind w:left="3540" w:hanging="3540"/>
        <w:jc w:val="both"/>
      </w:pPr>
      <w:r w:rsidRPr="00CB675B">
        <w:rPr>
          <w:b/>
        </w:rPr>
        <w:t>S</w:t>
      </w:r>
      <w:r w:rsidR="00145D27" w:rsidRPr="00CB675B">
        <w:rPr>
          <w:b/>
        </w:rPr>
        <w:t>ouvisející práce</w:t>
      </w:r>
      <w:r w:rsidR="00D95B5F" w:rsidRPr="00CB675B">
        <w:tab/>
      </w:r>
      <w:r w:rsidR="00D95B5F" w:rsidRPr="00CB675B">
        <w:tab/>
      </w:r>
      <w:r w:rsidR="00911BB0" w:rsidRPr="00CB675B">
        <w:t>Č</w:t>
      </w:r>
      <w:r w:rsidR="00145D27" w:rsidRPr="00CB675B">
        <w:t>innosti a práce</w:t>
      </w:r>
      <w:r w:rsidR="005F07A2" w:rsidRPr="00CB675B">
        <w:t>,</w:t>
      </w:r>
      <w:r w:rsidR="00145D27" w:rsidRPr="00CB675B">
        <w:t xml:space="preserve"> které úzce souvisí s elektromontážními pracemi, zejména se jedná o zemní práce, drobné stavební práce, natěračské, klempířské, zednické či pokrývačské práce nebo jiné doprovodné práce nezbytné k provedení významné zakázky</w:t>
      </w:r>
      <w:r w:rsidR="00911BB0" w:rsidRPr="00CB675B">
        <w:t>.</w:t>
      </w:r>
    </w:p>
    <w:p w14:paraId="381335BC" w14:textId="0FB51573" w:rsidR="00D95B5F" w:rsidRPr="00CB675B" w:rsidRDefault="00AE1FE6" w:rsidP="00145D27">
      <w:pPr>
        <w:spacing w:line="276" w:lineRule="auto"/>
        <w:rPr>
          <w:b/>
          <w:bCs/>
        </w:rPr>
      </w:pPr>
      <w:r w:rsidRPr="00CB675B">
        <w:rPr>
          <w:b/>
          <w:bCs/>
        </w:rPr>
        <w:t>Z</w:t>
      </w:r>
      <w:r w:rsidR="00145D27" w:rsidRPr="00CB675B">
        <w:rPr>
          <w:b/>
          <w:bCs/>
        </w:rPr>
        <w:t>ajištění oprav na elektrických zařízeních distribuční soustavy</w:t>
      </w:r>
    </w:p>
    <w:p w14:paraId="22790F77" w14:textId="19ED7EF5" w:rsidR="00145D27" w:rsidRPr="00CB675B" w:rsidRDefault="00911BB0" w:rsidP="00F13DAA">
      <w:pPr>
        <w:spacing w:line="276" w:lineRule="auto"/>
        <w:ind w:left="3545"/>
        <w:jc w:val="both"/>
        <w:rPr>
          <w:b/>
          <w:bCs/>
        </w:rPr>
      </w:pPr>
      <w:r w:rsidRPr="00CB675B">
        <w:rPr>
          <w:bCs/>
        </w:rPr>
        <w:t>R</w:t>
      </w:r>
      <w:r w:rsidR="00145D27" w:rsidRPr="00CB675B">
        <w:rPr>
          <w:bCs/>
        </w:rPr>
        <w:t>ealizace operativních úkonů při odstraňování veškerých zjištěných závad na zařízeních DS, které nevedou k</w:t>
      </w:r>
      <w:r w:rsidRPr="00CB675B">
        <w:rPr>
          <w:bCs/>
        </w:rPr>
        <w:t> </w:t>
      </w:r>
      <w:r w:rsidR="00145D27" w:rsidRPr="00CB675B">
        <w:rPr>
          <w:bCs/>
        </w:rPr>
        <w:t>technickému zhodnocení opravovaného zařízení (jedná se o prostou výměnu části DS, na které byla zjištěna závada, za novou)</w:t>
      </w:r>
      <w:r w:rsidRPr="00CB675B">
        <w:rPr>
          <w:bCs/>
        </w:rPr>
        <w:t>.</w:t>
      </w:r>
    </w:p>
    <w:p w14:paraId="5BA80CD4" w14:textId="105FAA8D" w:rsidR="00145D27" w:rsidRPr="00CB675B" w:rsidRDefault="00AE1FE6">
      <w:pPr>
        <w:tabs>
          <w:tab w:val="left" w:pos="2127"/>
        </w:tabs>
        <w:spacing w:before="160"/>
        <w:ind w:left="3545" w:hanging="3540"/>
        <w:jc w:val="both"/>
      </w:pPr>
      <w:r w:rsidRPr="00CB675B">
        <w:rPr>
          <w:b/>
        </w:rPr>
        <w:lastRenderedPageBreak/>
        <w:t>S</w:t>
      </w:r>
      <w:r w:rsidR="00BA119D" w:rsidRPr="00CB675B">
        <w:rPr>
          <w:b/>
        </w:rPr>
        <w:t>tavby na klíč</w:t>
      </w:r>
      <w:r w:rsidR="00AC22AD" w:rsidRPr="00CB675B">
        <w:rPr>
          <w:b/>
        </w:rPr>
        <w:t xml:space="preserve"> (</w:t>
      </w:r>
      <w:proofErr w:type="spellStart"/>
      <w:r w:rsidR="00AC22AD" w:rsidRPr="00CB675B">
        <w:rPr>
          <w:b/>
        </w:rPr>
        <w:t>SnK</w:t>
      </w:r>
      <w:proofErr w:type="spellEnd"/>
      <w:r w:rsidR="00AC22AD" w:rsidRPr="00CB675B">
        <w:rPr>
          <w:b/>
        </w:rPr>
        <w:t>)</w:t>
      </w:r>
      <w:r w:rsidR="00801829" w:rsidRPr="00CB675B">
        <w:rPr>
          <w:b/>
        </w:rPr>
        <w:tab/>
      </w:r>
      <w:r w:rsidR="00801829" w:rsidRPr="00CB675B">
        <w:rPr>
          <w:b/>
        </w:rPr>
        <w:tab/>
      </w:r>
      <w:r w:rsidR="00173213" w:rsidRPr="00CB675B">
        <w:t>J</w:t>
      </w:r>
      <w:r w:rsidR="00801829" w:rsidRPr="00CB675B">
        <w:t xml:space="preserve">edná se o </w:t>
      </w:r>
      <w:r w:rsidR="00AC22AD" w:rsidRPr="00CB675B">
        <w:t>zajištění projekčních prací, elektromontážních a stavebně montážních prací, drobných stavebních a zemních prací a dokončovacích prací, včetně dodávky jiného než skladového materiálu</w:t>
      </w:r>
      <w:proofErr w:type="gramStart"/>
      <w:r w:rsidR="00AC22AD" w:rsidRPr="00CB675B">
        <w:t>, ,</w:t>
      </w:r>
      <w:proofErr w:type="gramEnd"/>
      <w:r w:rsidR="00AC22AD" w:rsidRPr="00CB675B">
        <w:t xml:space="preserve"> zajištění souvisejících geodetických prací a dalších činností</w:t>
      </w:r>
      <w:r w:rsidR="009A519B" w:rsidRPr="00CB675B">
        <w:t>.</w:t>
      </w:r>
    </w:p>
    <w:p w14:paraId="735DA480" w14:textId="451E96C2" w:rsidR="00A51AE0" w:rsidRPr="00CB675B" w:rsidRDefault="00F126BF" w:rsidP="00A51AE0">
      <w:pPr>
        <w:tabs>
          <w:tab w:val="left" w:pos="2127"/>
        </w:tabs>
        <w:spacing w:before="160"/>
        <w:jc w:val="both"/>
        <w:rPr>
          <w:b/>
        </w:rPr>
      </w:pPr>
      <w:r w:rsidRPr="00CB675B">
        <w:rPr>
          <w:b/>
        </w:rPr>
        <w:t xml:space="preserve">Kategorie 1. - </w:t>
      </w:r>
      <w:r w:rsidR="00A51AE0" w:rsidRPr="00CB675B">
        <w:rPr>
          <w:b/>
        </w:rPr>
        <w:t xml:space="preserve">Stavby malého rozsahu na zařízení NN </w:t>
      </w:r>
      <w:proofErr w:type="gramStart"/>
      <w:r w:rsidR="00A51AE0" w:rsidRPr="00CB675B">
        <w:rPr>
          <w:b/>
        </w:rPr>
        <w:t>do  1000</w:t>
      </w:r>
      <w:proofErr w:type="gramEnd"/>
      <w:r w:rsidR="00A51AE0" w:rsidRPr="00CB675B">
        <w:rPr>
          <w:b/>
        </w:rPr>
        <w:t xml:space="preserve"> V na kabelových vedeních</w:t>
      </w:r>
    </w:p>
    <w:p w14:paraId="404AD3D7" w14:textId="599093CA" w:rsidR="00173213" w:rsidRPr="00CB675B" w:rsidRDefault="00173213" w:rsidP="00F13DAA">
      <w:pPr>
        <w:spacing w:line="276" w:lineRule="auto"/>
        <w:ind w:left="3545"/>
        <w:jc w:val="both"/>
        <w:rPr>
          <w:bCs/>
        </w:rPr>
      </w:pPr>
      <w:r w:rsidRPr="00CB675B">
        <w:rPr>
          <w:bCs/>
        </w:rPr>
        <w:t>J</w:t>
      </w:r>
      <w:r w:rsidR="00A51AE0" w:rsidRPr="00CB675B">
        <w:rPr>
          <w:bCs/>
        </w:rPr>
        <w:t>edná se o:</w:t>
      </w:r>
    </w:p>
    <w:p w14:paraId="6A7CBB48" w14:textId="175C057A" w:rsidR="00A51AE0" w:rsidRPr="00CB675B" w:rsidRDefault="00A51AE0" w:rsidP="00F13DAA">
      <w:pPr>
        <w:spacing w:line="276" w:lineRule="auto"/>
        <w:ind w:left="3545"/>
        <w:jc w:val="both"/>
        <w:rPr>
          <w:bCs/>
        </w:rPr>
      </w:pPr>
      <w:r w:rsidRPr="00CB675B">
        <w:rPr>
          <w:bCs/>
        </w:rPr>
        <w:t xml:space="preserve">plánované stavby </w:t>
      </w:r>
      <w:r w:rsidR="005E4750" w:rsidRPr="00CB675B">
        <w:rPr>
          <w:bCs/>
        </w:rPr>
        <w:t xml:space="preserve">pouze </w:t>
      </w:r>
      <w:r w:rsidRPr="00CB675B">
        <w:rPr>
          <w:bCs/>
        </w:rPr>
        <w:t>kabelové</w:t>
      </w:r>
      <w:r w:rsidR="005E4750" w:rsidRPr="00CB675B">
        <w:rPr>
          <w:bCs/>
        </w:rPr>
        <w:t>ho</w:t>
      </w:r>
      <w:r w:rsidRPr="00CB675B">
        <w:rPr>
          <w:bCs/>
        </w:rPr>
        <w:t xml:space="preserve"> vedení NN</w:t>
      </w:r>
      <w:r w:rsidR="005E4750" w:rsidRPr="00CB675B">
        <w:rPr>
          <w:bCs/>
        </w:rPr>
        <w:t xml:space="preserve">, jejich </w:t>
      </w:r>
      <w:r w:rsidRPr="00CB675B">
        <w:rPr>
          <w:bCs/>
        </w:rPr>
        <w:t>finanční limit 0 - 0,</w:t>
      </w:r>
      <w:r w:rsidR="00387F58" w:rsidRPr="00CB675B">
        <w:rPr>
          <w:bCs/>
        </w:rPr>
        <w:t>7</w:t>
      </w:r>
      <w:r w:rsidRPr="00CB675B">
        <w:rPr>
          <w:bCs/>
        </w:rPr>
        <w:t xml:space="preserve"> mil. Kč</w:t>
      </w:r>
      <w:r w:rsidR="009C1A43" w:rsidRPr="00CB675B">
        <w:rPr>
          <w:bCs/>
        </w:rPr>
        <w:t xml:space="preserve"> vč</w:t>
      </w:r>
      <w:r w:rsidR="00C820F1" w:rsidRPr="00CB675B">
        <w:rPr>
          <w:bCs/>
        </w:rPr>
        <w:t>et</w:t>
      </w:r>
      <w:r w:rsidR="009C1A43" w:rsidRPr="00CB675B">
        <w:rPr>
          <w:bCs/>
        </w:rPr>
        <w:t>ně materiá</w:t>
      </w:r>
      <w:r w:rsidR="00C820F1" w:rsidRPr="00CB675B">
        <w:rPr>
          <w:bCs/>
        </w:rPr>
        <w:t>lu zadavatele</w:t>
      </w:r>
      <w:r w:rsidR="00B6263C" w:rsidRPr="00CB675B">
        <w:rPr>
          <w:bCs/>
        </w:rPr>
        <w:t>,</w:t>
      </w:r>
    </w:p>
    <w:p w14:paraId="30995D07" w14:textId="7BB0CE8F" w:rsidR="00A51AE0" w:rsidRPr="00CB675B" w:rsidRDefault="005E4750" w:rsidP="00F13DAA">
      <w:pPr>
        <w:spacing w:line="276" w:lineRule="auto"/>
        <w:ind w:left="3545"/>
        <w:jc w:val="both"/>
        <w:rPr>
          <w:bCs/>
        </w:rPr>
      </w:pPr>
      <w:r w:rsidRPr="00CB675B">
        <w:rPr>
          <w:bCs/>
        </w:rPr>
        <w:t xml:space="preserve">provozní stavby </w:t>
      </w:r>
      <w:r w:rsidR="001F23C4" w:rsidRPr="00CB675B">
        <w:rPr>
          <w:bCs/>
        </w:rPr>
        <w:t xml:space="preserve">(běžná oprava) </w:t>
      </w:r>
      <w:r w:rsidRPr="00CB675B">
        <w:rPr>
          <w:bCs/>
        </w:rPr>
        <w:t>pouze na</w:t>
      </w:r>
      <w:r w:rsidR="00A51AE0" w:rsidRPr="00CB675B">
        <w:rPr>
          <w:bCs/>
        </w:rPr>
        <w:t xml:space="preserve"> kabelové</w:t>
      </w:r>
      <w:r w:rsidRPr="00CB675B">
        <w:rPr>
          <w:bCs/>
        </w:rPr>
        <w:t>m</w:t>
      </w:r>
      <w:r w:rsidR="00A51AE0" w:rsidRPr="00CB675B">
        <w:rPr>
          <w:bCs/>
        </w:rPr>
        <w:t xml:space="preserve"> vedení NN, finanční limit 0 - 0,</w:t>
      </w:r>
      <w:r w:rsidR="00387F58" w:rsidRPr="00CB675B">
        <w:rPr>
          <w:bCs/>
        </w:rPr>
        <w:t>1</w:t>
      </w:r>
      <w:r w:rsidR="00A51AE0" w:rsidRPr="00CB675B">
        <w:rPr>
          <w:bCs/>
        </w:rPr>
        <w:t xml:space="preserve"> mil. Kč</w:t>
      </w:r>
      <w:r w:rsidR="00C820F1" w:rsidRPr="00CB675B">
        <w:rPr>
          <w:bCs/>
        </w:rPr>
        <w:t xml:space="preserve"> včetně materiálu zadavatele</w:t>
      </w:r>
      <w:r w:rsidR="00B6263C" w:rsidRPr="00CB675B">
        <w:rPr>
          <w:bCs/>
        </w:rPr>
        <w:t>,</w:t>
      </w:r>
    </w:p>
    <w:p w14:paraId="3A454D55" w14:textId="373FD449" w:rsidR="005E4750" w:rsidRPr="00CB675B" w:rsidRDefault="005E4750" w:rsidP="00F13DAA">
      <w:pPr>
        <w:spacing w:line="276" w:lineRule="auto"/>
        <w:ind w:left="3545"/>
        <w:jc w:val="both"/>
        <w:rPr>
          <w:bCs/>
        </w:rPr>
      </w:pPr>
      <w:r w:rsidRPr="00CB675B">
        <w:rPr>
          <w:bCs/>
        </w:rPr>
        <w:t>stavby na klíč realizovan</w:t>
      </w:r>
      <w:r w:rsidR="00272115" w:rsidRPr="00CB675B">
        <w:rPr>
          <w:bCs/>
        </w:rPr>
        <w:t>é</w:t>
      </w:r>
      <w:r w:rsidRPr="00CB675B">
        <w:rPr>
          <w:bCs/>
        </w:rPr>
        <w:t xml:space="preserve"> pouze kabelové vedení NN.</w:t>
      </w:r>
    </w:p>
    <w:p w14:paraId="6BFF3FF3" w14:textId="77777777" w:rsidR="005E4750" w:rsidRPr="00CB675B" w:rsidRDefault="005E4750" w:rsidP="00967FFB">
      <w:pPr>
        <w:spacing w:line="276" w:lineRule="auto"/>
        <w:ind w:left="3545"/>
        <w:rPr>
          <w:bCs/>
        </w:rPr>
      </w:pPr>
    </w:p>
    <w:p w14:paraId="3937BB56" w14:textId="048654F5" w:rsidR="005E4750" w:rsidRPr="00CB675B" w:rsidRDefault="00F126BF" w:rsidP="005E4750">
      <w:pPr>
        <w:tabs>
          <w:tab w:val="left" w:pos="2127"/>
        </w:tabs>
        <w:spacing w:before="160"/>
        <w:jc w:val="both"/>
        <w:rPr>
          <w:b/>
        </w:rPr>
      </w:pPr>
      <w:r w:rsidRPr="00CB675B">
        <w:rPr>
          <w:b/>
        </w:rPr>
        <w:t xml:space="preserve">Kategorie 2. - </w:t>
      </w:r>
      <w:r w:rsidR="005E4750" w:rsidRPr="00CB675B">
        <w:rPr>
          <w:b/>
        </w:rPr>
        <w:t xml:space="preserve">Stavby malého rozsahu na zařízení NN </w:t>
      </w:r>
      <w:proofErr w:type="gramStart"/>
      <w:r w:rsidR="005E4750" w:rsidRPr="00CB675B">
        <w:rPr>
          <w:b/>
        </w:rPr>
        <w:t>do  1000</w:t>
      </w:r>
      <w:proofErr w:type="gramEnd"/>
      <w:r w:rsidR="005E4750" w:rsidRPr="00CB675B">
        <w:rPr>
          <w:b/>
        </w:rPr>
        <w:t xml:space="preserve"> V na vedeních s připojením na venkovním vedení</w:t>
      </w:r>
    </w:p>
    <w:p w14:paraId="1B368A76" w14:textId="1A829536" w:rsidR="005E4750" w:rsidRPr="00CB675B" w:rsidRDefault="00173213" w:rsidP="005E4750">
      <w:pPr>
        <w:spacing w:line="276" w:lineRule="auto"/>
        <w:ind w:left="3545"/>
        <w:rPr>
          <w:bCs/>
        </w:rPr>
      </w:pPr>
      <w:r w:rsidRPr="00CB675B">
        <w:rPr>
          <w:bCs/>
        </w:rPr>
        <w:t>J</w:t>
      </w:r>
      <w:r w:rsidR="005E4750" w:rsidRPr="00CB675B">
        <w:rPr>
          <w:bCs/>
        </w:rPr>
        <w:t>edná se o:</w:t>
      </w:r>
    </w:p>
    <w:p w14:paraId="166A9659" w14:textId="69C50A04" w:rsidR="005E4750" w:rsidRPr="00CB675B" w:rsidRDefault="005E4750" w:rsidP="00F13DAA">
      <w:pPr>
        <w:spacing w:line="276" w:lineRule="auto"/>
        <w:ind w:left="3545"/>
        <w:jc w:val="both"/>
        <w:rPr>
          <w:bCs/>
        </w:rPr>
      </w:pPr>
      <w:r w:rsidRPr="00CB675B">
        <w:rPr>
          <w:bCs/>
        </w:rPr>
        <w:t>plánované stavby v kombinaci kabelového a venkovního vedení NN, jejich finanční limit 0 - 0,7 mil. Kč</w:t>
      </w:r>
      <w:r w:rsidR="00C820F1" w:rsidRPr="00CB675B">
        <w:rPr>
          <w:bCs/>
        </w:rPr>
        <w:t xml:space="preserve"> včetně materiálu zadavatele</w:t>
      </w:r>
      <w:r w:rsidR="00B6263C" w:rsidRPr="00CB675B">
        <w:rPr>
          <w:bCs/>
        </w:rPr>
        <w:t>,</w:t>
      </w:r>
    </w:p>
    <w:p w14:paraId="12168E8E" w14:textId="566CCED2" w:rsidR="005E4750" w:rsidRPr="00CB675B" w:rsidRDefault="005E4750" w:rsidP="00F13DAA">
      <w:pPr>
        <w:spacing w:line="276" w:lineRule="auto"/>
        <w:ind w:left="3545"/>
        <w:jc w:val="both"/>
        <w:rPr>
          <w:bCs/>
        </w:rPr>
      </w:pPr>
      <w:r w:rsidRPr="00CB675B">
        <w:rPr>
          <w:bCs/>
        </w:rPr>
        <w:t>provozní stavby</w:t>
      </w:r>
      <w:r w:rsidR="00695FC0" w:rsidRPr="00CB675B">
        <w:rPr>
          <w:bCs/>
        </w:rPr>
        <w:t xml:space="preserve"> (běžná oprava)</w:t>
      </w:r>
      <w:r w:rsidRPr="00CB675B">
        <w:rPr>
          <w:bCs/>
        </w:rPr>
        <w:t xml:space="preserve"> </w:t>
      </w:r>
      <w:r w:rsidR="00A74D32" w:rsidRPr="00CB675B">
        <w:rPr>
          <w:bCs/>
        </w:rPr>
        <w:t>v kombinaci kabelového a venkovního vedení NN</w:t>
      </w:r>
      <w:r w:rsidRPr="00CB675B">
        <w:rPr>
          <w:bCs/>
        </w:rPr>
        <w:t>, finanční limit 0 - 0,</w:t>
      </w:r>
      <w:r w:rsidR="00B6263C" w:rsidRPr="00CB675B">
        <w:rPr>
          <w:bCs/>
        </w:rPr>
        <w:t>1</w:t>
      </w:r>
      <w:r w:rsidRPr="00CB675B">
        <w:rPr>
          <w:bCs/>
        </w:rPr>
        <w:t xml:space="preserve"> mil. Kč</w:t>
      </w:r>
      <w:r w:rsidR="00C820F1" w:rsidRPr="00CB675B">
        <w:rPr>
          <w:bCs/>
        </w:rPr>
        <w:t xml:space="preserve"> včetně materiálu zadavatele</w:t>
      </w:r>
      <w:r w:rsidR="00B6263C" w:rsidRPr="00CB675B">
        <w:rPr>
          <w:bCs/>
        </w:rPr>
        <w:t>,</w:t>
      </w:r>
    </w:p>
    <w:p w14:paraId="2E6BF9E8" w14:textId="66EF47F9" w:rsidR="00272115" w:rsidRPr="00CB675B" w:rsidRDefault="005E4750" w:rsidP="00F13DAA">
      <w:pPr>
        <w:spacing w:line="276" w:lineRule="auto"/>
        <w:ind w:left="3545"/>
        <w:jc w:val="both"/>
        <w:rPr>
          <w:bCs/>
        </w:rPr>
      </w:pPr>
      <w:r w:rsidRPr="00CB675B">
        <w:rPr>
          <w:bCs/>
        </w:rPr>
        <w:t xml:space="preserve">stavby na klíč </w:t>
      </w:r>
      <w:r w:rsidR="00A74D32" w:rsidRPr="00CB675B">
        <w:rPr>
          <w:bCs/>
        </w:rPr>
        <w:t>s připojením na venkovní vedení NN</w:t>
      </w:r>
      <w:r w:rsidR="00173213" w:rsidRPr="00CB675B">
        <w:rPr>
          <w:bCs/>
        </w:rPr>
        <w:t>.</w:t>
      </w:r>
      <w:r w:rsidR="002D0BBA" w:rsidRPr="00CB675B">
        <w:rPr>
          <w:bCs/>
        </w:rPr>
        <w:t xml:space="preserve"> </w:t>
      </w:r>
    </w:p>
    <w:p w14:paraId="45B8F068" w14:textId="1E8F8FA4" w:rsidR="00A74D32" w:rsidRPr="00CB675B" w:rsidRDefault="00F126BF">
      <w:pPr>
        <w:spacing w:line="276" w:lineRule="auto"/>
        <w:rPr>
          <w:b/>
        </w:rPr>
      </w:pPr>
      <w:r w:rsidRPr="00CB675B">
        <w:rPr>
          <w:b/>
        </w:rPr>
        <w:t xml:space="preserve">Kategorie 3. - </w:t>
      </w:r>
      <w:r w:rsidR="00A74D32" w:rsidRPr="00CB675B">
        <w:rPr>
          <w:b/>
        </w:rPr>
        <w:t>Stavby a odstraňování poruch na zařízení VN</w:t>
      </w:r>
      <w:r w:rsidR="00727C4F" w:rsidRPr="00CB675B">
        <w:rPr>
          <w:b/>
        </w:rPr>
        <w:t>,</w:t>
      </w:r>
      <w:r w:rsidR="00A74D32" w:rsidRPr="00CB675B">
        <w:rPr>
          <w:b/>
        </w:rPr>
        <w:t xml:space="preserve"> NN</w:t>
      </w:r>
      <w:r w:rsidR="00727C4F" w:rsidRPr="00CB675B">
        <w:rPr>
          <w:b/>
        </w:rPr>
        <w:t xml:space="preserve"> a DTS</w:t>
      </w:r>
    </w:p>
    <w:p w14:paraId="6033D9DE" w14:textId="1EA2F084" w:rsidR="00A74D32" w:rsidRPr="00CB675B" w:rsidRDefault="00173213" w:rsidP="00F13DAA">
      <w:pPr>
        <w:spacing w:line="276" w:lineRule="auto"/>
        <w:ind w:left="3545"/>
        <w:jc w:val="both"/>
        <w:rPr>
          <w:bCs/>
        </w:rPr>
      </w:pPr>
      <w:r w:rsidRPr="00CB675B">
        <w:rPr>
          <w:bCs/>
        </w:rPr>
        <w:t>J</w:t>
      </w:r>
      <w:r w:rsidR="00A74D32" w:rsidRPr="00CB675B">
        <w:rPr>
          <w:bCs/>
        </w:rPr>
        <w:t>edná se o:</w:t>
      </w:r>
    </w:p>
    <w:p w14:paraId="69972E8A" w14:textId="1E4306A1" w:rsidR="00A74D32" w:rsidRPr="00CB675B" w:rsidRDefault="00A74D32" w:rsidP="00F13DAA">
      <w:pPr>
        <w:spacing w:line="276" w:lineRule="auto"/>
        <w:ind w:left="3545"/>
        <w:jc w:val="both"/>
        <w:rPr>
          <w:bCs/>
        </w:rPr>
      </w:pPr>
      <w:r w:rsidRPr="00CB675B">
        <w:rPr>
          <w:bCs/>
        </w:rPr>
        <w:t>plánované stavby nepokryté kategorií 1 a 2 včetně DTS, jejich finanční limit do 5,0 mil. Kč</w:t>
      </w:r>
      <w:r w:rsidR="00C820F1" w:rsidRPr="00CB675B">
        <w:rPr>
          <w:bCs/>
        </w:rPr>
        <w:t xml:space="preserve"> včetně materiálu zadavatele</w:t>
      </w:r>
      <w:r w:rsidR="00B6263C" w:rsidRPr="00CB675B">
        <w:rPr>
          <w:bCs/>
        </w:rPr>
        <w:t>,</w:t>
      </w:r>
    </w:p>
    <w:p w14:paraId="54258220" w14:textId="006B6E9D" w:rsidR="0069482B" w:rsidRPr="00CB675B" w:rsidRDefault="0069482B" w:rsidP="00F13DAA">
      <w:pPr>
        <w:spacing w:line="276" w:lineRule="auto"/>
        <w:ind w:left="3545"/>
        <w:jc w:val="both"/>
        <w:rPr>
          <w:bCs/>
        </w:rPr>
      </w:pPr>
    </w:p>
    <w:p w14:paraId="716E5A85" w14:textId="7E245D8A" w:rsidR="0069482B" w:rsidRPr="00CB675B" w:rsidRDefault="0069482B" w:rsidP="00F13DAA">
      <w:pPr>
        <w:spacing w:line="276" w:lineRule="auto"/>
        <w:ind w:left="3545"/>
        <w:jc w:val="both"/>
        <w:rPr>
          <w:bCs/>
        </w:rPr>
      </w:pPr>
      <w:r w:rsidRPr="00CB675B">
        <w:rPr>
          <w:bCs/>
        </w:rPr>
        <w:t>provozní stavby (běžná oprava) nepokryté kategorií 1 a 2 s finančním limitem nad 0,1 mil. Kč do 5 mil. Kč a DTS ve finančních limitech od 0 - 5,0 mil. Kč včetně materiálu zadavatele,</w:t>
      </w:r>
    </w:p>
    <w:p w14:paraId="1626DE24" w14:textId="1F228A63" w:rsidR="00023C5B" w:rsidRPr="00CB675B" w:rsidRDefault="00A74D32" w:rsidP="00F13DAA">
      <w:pPr>
        <w:spacing w:line="276" w:lineRule="auto"/>
        <w:ind w:left="3545"/>
        <w:jc w:val="both"/>
        <w:rPr>
          <w:bCs/>
        </w:rPr>
      </w:pPr>
      <w:r w:rsidRPr="00CB675B">
        <w:rPr>
          <w:bCs/>
        </w:rPr>
        <w:t>odstraňování poruch kabelového a venkovního vedení VN a NN včetně DTS s držením pohotovosti</w:t>
      </w:r>
      <w:r w:rsidR="00173213" w:rsidRPr="00CB675B">
        <w:rPr>
          <w:bCs/>
        </w:rPr>
        <w:t>.</w:t>
      </w:r>
    </w:p>
    <w:p w14:paraId="0B23B256" w14:textId="3118899A" w:rsidR="00D17942" w:rsidRPr="00CB675B" w:rsidRDefault="00D17942" w:rsidP="00F13DAA">
      <w:pPr>
        <w:spacing w:line="276" w:lineRule="auto"/>
        <w:ind w:left="3545"/>
        <w:jc w:val="both"/>
        <w:rPr>
          <w:bCs/>
        </w:rPr>
      </w:pPr>
    </w:p>
    <w:p w14:paraId="2AF0BAD1" w14:textId="425AAE11" w:rsidR="00AD189D" w:rsidRPr="00CB675B" w:rsidRDefault="00AD189D" w:rsidP="00023C5B">
      <w:pPr>
        <w:pStyle w:val="Nadpis1"/>
        <w:pageBreakBefore/>
        <w:spacing w:before="360" w:after="120"/>
        <w:ind w:left="425" w:hanging="425"/>
        <w:jc w:val="center"/>
        <w:rPr>
          <w:rFonts w:asciiTheme="minorHAnsi" w:hAnsiTheme="minorHAnsi" w:cstheme="minorHAnsi"/>
        </w:rPr>
      </w:pPr>
      <w:bookmarkStart w:id="5" w:name="_Toc11312719"/>
      <w:bookmarkStart w:id="6" w:name="_Toc48196757"/>
      <w:bookmarkEnd w:id="4"/>
      <w:r w:rsidRPr="00CB675B">
        <w:rPr>
          <w:rFonts w:asciiTheme="minorHAnsi" w:hAnsiTheme="minorHAnsi" w:cstheme="minorHAnsi"/>
        </w:rPr>
        <w:lastRenderedPageBreak/>
        <w:t>Úvod</w:t>
      </w:r>
      <w:bookmarkEnd w:id="5"/>
      <w:bookmarkEnd w:id="6"/>
    </w:p>
    <w:p w14:paraId="6C74220C" w14:textId="72D38A34" w:rsidR="00CC1242" w:rsidRPr="00CB675B" w:rsidRDefault="00087CF8" w:rsidP="00BB1F0B">
      <w:pPr>
        <w:jc w:val="both"/>
      </w:pPr>
      <w:r w:rsidRPr="00CB675B">
        <w:t xml:space="preserve">Aktuální znění pravidel pro </w:t>
      </w:r>
      <w:r w:rsidR="003F49C8" w:rsidRPr="00CB675B">
        <w:t>S</w:t>
      </w:r>
      <w:r w:rsidRPr="00CB675B">
        <w:t xml:space="preserve">ystém kvalifikace zavedený Zadavatelem je </w:t>
      </w:r>
      <w:bookmarkStart w:id="7" w:name="_Hlk5877766"/>
      <w:r w:rsidRPr="00CB675B">
        <w:t xml:space="preserve">neomezeným a přímým dálkovým přístupem bezplatně </w:t>
      </w:r>
      <w:bookmarkEnd w:id="7"/>
      <w:r w:rsidRPr="00CB675B">
        <w:t>dostupn</w:t>
      </w:r>
      <w:r w:rsidR="00904A92" w:rsidRPr="00CB675B">
        <w:t>ý</w:t>
      </w:r>
      <w:r w:rsidRPr="00CB675B">
        <w:t xml:space="preserve"> na </w:t>
      </w:r>
      <w:r w:rsidR="00C24AC0" w:rsidRPr="00CB675B">
        <w:t>profilu</w:t>
      </w:r>
      <w:r w:rsidRPr="00CB675B">
        <w:t xml:space="preserve"> Zadavatele</w:t>
      </w:r>
      <w:r w:rsidR="00C24AC0" w:rsidRPr="00CB675B">
        <w:t xml:space="preserve"> umístěné</w:t>
      </w:r>
      <w:r w:rsidR="00460046" w:rsidRPr="00CB675B">
        <w:t>m</w:t>
      </w:r>
      <w:r w:rsidR="00C24AC0" w:rsidRPr="00CB675B">
        <w:t xml:space="preserve"> </w:t>
      </w:r>
      <w:r w:rsidR="00460046" w:rsidRPr="00CB675B">
        <w:t>v</w:t>
      </w:r>
      <w:r w:rsidR="00C24AC0" w:rsidRPr="00CB675B">
        <w:t xml:space="preserve"> elektronickém nástroji E-ZAK</w:t>
      </w:r>
      <w:r w:rsidRPr="00CB675B">
        <w:t>.</w:t>
      </w:r>
    </w:p>
    <w:p w14:paraId="50A8D9F6" w14:textId="2A8F17A3" w:rsidR="00D40835" w:rsidRPr="00CB675B" w:rsidRDefault="00D40835" w:rsidP="00BB1F0B">
      <w:pPr>
        <w:jc w:val="both"/>
      </w:pPr>
      <w:r w:rsidRPr="00CB675B">
        <w:t>Zadavatel bude vést interně písemný seznam Dodavatelů zařazených v </w:t>
      </w:r>
      <w:r w:rsidR="003F49C8" w:rsidRPr="00CB675B">
        <w:t>S</w:t>
      </w:r>
      <w:r w:rsidRPr="00CB675B">
        <w:t xml:space="preserve">ystému kvalifikace pro jednotlivé kategorie. Tento seznam </w:t>
      </w:r>
      <w:r w:rsidR="00C76E0B" w:rsidRPr="00CB675B">
        <w:t>bude</w:t>
      </w:r>
      <w:r w:rsidRPr="00CB675B">
        <w:t xml:space="preserve"> veden pouze pro potřeby Zadavatele a provozu </w:t>
      </w:r>
      <w:r w:rsidR="003F49C8" w:rsidRPr="00CB675B">
        <w:t>S</w:t>
      </w:r>
      <w:r w:rsidRPr="00CB675B">
        <w:t xml:space="preserve">ystému kvalifikace a </w:t>
      </w:r>
      <w:r w:rsidR="00C76E0B" w:rsidRPr="00CB675B">
        <w:t>bude</w:t>
      </w:r>
      <w:r w:rsidRPr="00CB675B">
        <w:t xml:space="preserve"> neveřejný.</w:t>
      </w:r>
    </w:p>
    <w:p w14:paraId="399E01B6" w14:textId="77777777" w:rsidR="008F437D" w:rsidRPr="00CB675B" w:rsidRDefault="008F437D" w:rsidP="008F437D">
      <w:pPr>
        <w:jc w:val="both"/>
      </w:pPr>
      <w:r w:rsidRPr="00CB675B">
        <w:t xml:space="preserve">Systém kvalifikace funguje jako nástroj umožňující flexibilnější zadávání a realizaci sektorových veřejných zakázek především tím, že fáze prokazování kvalifikace probíhá mimo samotná konkrétní zadávací řízení. </w:t>
      </w:r>
      <w:r w:rsidRPr="00CB675B">
        <w:rPr>
          <w:b/>
        </w:rPr>
        <w:t xml:space="preserve">V okamžiku, kdy se Zadavatel rozhodne realizovat veřejnou zakázku, pro niž je zaveden Systém kvalifikace, tak pouze osloví výzvou k podání předběžných nabídek či výzvou k podání nabídek ty Dodavatele, kteří jsou Zadavatelem vedeni v Systému kvalifikace </w:t>
      </w:r>
      <w:r w:rsidRPr="00CB675B">
        <w:t>v rámci kategorie odpovídající realizované veřejné zakázce či její části. Prostřednictvím Systému kvalifikace je Zadavatel oprávněn odeslat výzvu k podání nabídek v UŘ nebo předběžných nabídek v JŘSU všem Dodavatelům zařazeným v Systému kvalifikace.</w:t>
      </w:r>
    </w:p>
    <w:p w14:paraId="535E81E2" w14:textId="77777777" w:rsidR="00E31E26" w:rsidRPr="00CB675B" w:rsidRDefault="00E31E26" w:rsidP="00E31E26">
      <w:pPr>
        <w:spacing w:before="240" w:after="120"/>
        <w:jc w:val="both"/>
        <w:rPr>
          <w:b/>
        </w:rPr>
      </w:pPr>
      <w:r w:rsidRPr="00CB675B">
        <w:rPr>
          <w:b/>
        </w:rPr>
        <w:t>Kategorie</w:t>
      </w:r>
    </w:p>
    <w:p w14:paraId="64AB6C25" w14:textId="77777777" w:rsidR="008F437D" w:rsidRPr="00CB675B" w:rsidRDefault="008F437D" w:rsidP="008F437D">
      <w:pPr>
        <w:spacing w:before="240" w:after="120"/>
        <w:jc w:val="both"/>
      </w:pPr>
      <w:r w:rsidRPr="00CB675B">
        <w:t>Systém kvalifikace je v souladu se ZZVZ případně rozdělen do několika kategorií, které odpovídají jednotlivým částem budoucí Sektorové veřejné zakázky a u kterých platí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což je dáno z technických důvodů (rozsahem dostupných funkcionalit elektronického nástroje E-ZAK).</w:t>
      </w:r>
    </w:p>
    <w:p w14:paraId="1F60A4BB" w14:textId="77777777" w:rsidR="008F437D" w:rsidRPr="00CB675B" w:rsidRDefault="008F437D" w:rsidP="008F437D">
      <w:pPr>
        <w:spacing w:before="240" w:after="120"/>
        <w:jc w:val="both"/>
      </w:pPr>
      <w:r w:rsidRPr="00CB675B">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brát zřetel a nebude ji posuzovat.</w:t>
      </w:r>
    </w:p>
    <w:p w14:paraId="728BC0B1" w14:textId="77777777" w:rsidR="00105C82" w:rsidRPr="00CB675B" w:rsidRDefault="00E31E26" w:rsidP="00E31E26">
      <w:pPr>
        <w:spacing w:before="240" w:after="120"/>
        <w:jc w:val="both"/>
      </w:pPr>
      <w:r w:rsidRPr="00CB675B">
        <w:t>Zadavatel uvádí, že po dobu trvání Systému kvalifikace jsou Dodavatelé oprávněni podávat žádosti do libovolných Zadavatelem stanovených kategorií Systému kvalifikace uveřejněných v elektronickém nástroji E-ZAK. V případě podání žádostí do více než jedné kategorie Systému kvalifikace zadavatel požaduje vložit žádosti o účast v Systému kvalifikace do všech uvažovaných kategorií v rámci jednoho podání a žádosti do jednotlivých kategorií členit do samostatných souborů s označením kategorie. Pokud se kvalifikační požadavky či podmínky Zadavatele pro jednotlivé kategorie shodují, může Dodavatel prokázat jejich splnění odkazem na konkrétní kategorii, kde je již v Systému kvalifikace zařazen a Zadavatel takový odkaz, je-li relevantní, akceptuje.</w:t>
      </w:r>
    </w:p>
    <w:p w14:paraId="2E3CFF66" w14:textId="3989B259" w:rsidR="009E77C5" w:rsidRPr="00CB675B" w:rsidRDefault="009E77C5" w:rsidP="00E31E26">
      <w:pPr>
        <w:spacing w:before="240" w:after="120"/>
        <w:jc w:val="both"/>
        <w:rPr>
          <w:b/>
        </w:rPr>
      </w:pPr>
      <w:r w:rsidRPr="00CB675B">
        <w:rPr>
          <w:b/>
        </w:rPr>
        <w:t xml:space="preserve">Doba použitelnosti, změny </w:t>
      </w:r>
      <w:r w:rsidR="003F49C8" w:rsidRPr="00CB675B">
        <w:rPr>
          <w:b/>
        </w:rPr>
        <w:t>S</w:t>
      </w:r>
      <w:r w:rsidRPr="00CB675B">
        <w:rPr>
          <w:b/>
        </w:rPr>
        <w:t>ystému kvalifikace</w:t>
      </w:r>
    </w:p>
    <w:p w14:paraId="3C540D80" w14:textId="7EBDF824" w:rsidR="00FE5723" w:rsidRPr="00CB675B" w:rsidRDefault="00C80F5A" w:rsidP="002A4A97">
      <w:pPr>
        <w:jc w:val="both"/>
      </w:pPr>
      <w:r w:rsidRPr="00CB675B">
        <w:t xml:space="preserve">Doba použitelnosti </w:t>
      </w:r>
      <w:r w:rsidR="003F49C8" w:rsidRPr="00CB675B">
        <w:t>S</w:t>
      </w:r>
      <w:r w:rsidR="00BB7499" w:rsidRPr="00CB675B">
        <w:t>ystému kvalifikace je Zadavatelem stanovena na</w:t>
      </w:r>
      <w:r w:rsidR="00A46387" w:rsidRPr="00CB675B">
        <w:t xml:space="preserve"> dobu neurčitou</w:t>
      </w:r>
      <w:r w:rsidR="00BB7499" w:rsidRPr="00CB675B">
        <w:t>.</w:t>
      </w:r>
      <w:r w:rsidR="00000C0B" w:rsidRPr="00CB675B">
        <w:t xml:space="preserve"> Po celou tuto dobu jsou Dodavatel</w:t>
      </w:r>
      <w:r w:rsidR="00565BA8" w:rsidRPr="00CB675B">
        <w:t>é</w:t>
      </w:r>
      <w:r w:rsidR="00000C0B" w:rsidRPr="00CB675B">
        <w:t xml:space="preserve"> oprávněni požádat o zařazení do </w:t>
      </w:r>
      <w:r w:rsidR="003F49C8" w:rsidRPr="00CB675B">
        <w:t>S</w:t>
      </w:r>
      <w:r w:rsidR="00000C0B" w:rsidRPr="00CB675B">
        <w:t>ystému kvalifikace prostřednictvím podání</w:t>
      </w:r>
      <w:r w:rsidR="004B2E46" w:rsidRPr="00CB675B">
        <w:t xml:space="preserve"> písemné</w:t>
      </w:r>
      <w:r w:rsidR="00000C0B" w:rsidRPr="00CB675B">
        <w:t xml:space="preserve"> žádosti o </w:t>
      </w:r>
      <w:r w:rsidR="004B2E46" w:rsidRPr="00CB675B">
        <w:t>zařazení do Systému kvalifikace</w:t>
      </w:r>
      <w:r w:rsidR="00000C0B" w:rsidRPr="00CB675B">
        <w:t>.</w:t>
      </w:r>
      <w:r w:rsidR="00BB7499" w:rsidRPr="00CB675B">
        <w:t xml:space="preserve"> Jakékoli změny nebo rozšíření stávajícího</w:t>
      </w:r>
      <w:r w:rsidR="004B2E46" w:rsidRPr="00CB675B">
        <w:t xml:space="preserve"> Systému</w:t>
      </w:r>
      <w:r w:rsidR="009E77C5" w:rsidRPr="00CB675B">
        <w:t xml:space="preserve"> </w:t>
      </w:r>
      <w:r w:rsidR="00BB7499" w:rsidRPr="00CB675B">
        <w:lastRenderedPageBreak/>
        <w:t>kvalifikace budou Zadavatelem oznámeny jak stávajícím Dodavatelům, zařazeným do příslušných kategorií, tak blíže neurčenému okruhu subjektů prostřednictvím formuláře uveřejněného ve VVZ</w:t>
      </w:r>
      <w:r w:rsidR="004B2E46" w:rsidRPr="00CB675B">
        <w:t xml:space="preserve">, případně prostřednictvím </w:t>
      </w:r>
      <w:r w:rsidR="00C24AC0" w:rsidRPr="00CB675B">
        <w:t>elektronického nástroje E-ZAK</w:t>
      </w:r>
      <w:r w:rsidR="00BB7499" w:rsidRPr="00CB675B">
        <w:t>.</w:t>
      </w:r>
    </w:p>
    <w:p w14:paraId="5CBD8845" w14:textId="2538F58D" w:rsidR="00EF3E30" w:rsidRPr="00CB675B" w:rsidRDefault="00EF3E30" w:rsidP="004B2E46">
      <w:pPr>
        <w:keepLines/>
        <w:jc w:val="both"/>
        <w:rPr>
          <w:bCs/>
        </w:rPr>
      </w:pPr>
      <w:r w:rsidRPr="00CB675B">
        <w:rPr>
          <w:bCs/>
        </w:rPr>
        <w:t>Lhůta pro splnění nových požadavků Zadavatele v rámci změn dle předchozího odstavce bude uvedena v rámci aktualizovaného dokumentu a dále v rámci oznámení pr</w:t>
      </w:r>
      <w:r w:rsidR="009B1810" w:rsidRPr="00CB675B">
        <w:rPr>
          <w:bCs/>
        </w:rPr>
        <w:t>o stávající již zařazené Dodavatele</w:t>
      </w:r>
      <w:r w:rsidRPr="00CB675B">
        <w:rPr>
          <w:bCs/>
        </w:rPr>
        <w:t xml:space="preserve">. </w:t>
      </w:r>
      <w:r w:rsidR="009B1810" w:rsidRPr="00CB675B">
        <w:rPr>
          <w:bCs/>
        </w:rPr>
        <w:t>Podmínky stanovené v aktualizované verzi tak budou kontrolovány a vyžadovány Zadavatelem po uplynutí této lhůty</w:t>
      </w:r>
      <w:r w:rsidRPr="00CB675B">
        <w:rPr>
          <w:bCs/>
        </w:rPr>
        <w:t xml:space="preserve">. </w:t>
      </w:r>
      <w:r w:rsidR="009B1810" w:rsidRPr="00CB675B">
        <w:rPr>
          <w:bCs/>
        </w:rPr>
        <w:t xml:space="preserve">Nepředložení dokladů dle aktualizovaných podmínek je nesplněním požadavků Zadavatele pro zařazení do </w:t>
      </w:r>
      <w:r w:rsidR="003F49C8" w:rsidRPr="00CB675B">
        <w:rPr>
          <w:bCs/>
        </w:rPr>
        <w:t>S</w:t>
      </w:r>
      <w:r w:rsidR="009B1810" w:rsidRPr="00CB675B">
        <w:rPr>
          <w:bCs/>
        </w:rPr>
        <w:t>ystém</w:t>
      </w:r>
      <w:r w:rsidR="00DB0B49" w:rsidRPr="00CB675B">
        <w:rPr>
          <w:bCs/>
        </w:rPr>
        <w:t>u</w:t>
      </w:r>
      <w:r w:rsidR="009B1810" w:rsidRPr="00CB675B">
        <w:rPr>
          <w:bCs/>
        </w:rPr>
        <w:t xml:space="preserve"> kvalifikace a je tak důvodem pro vyřazení Dodavatele, který původně v seznamu pro konkrétní kategorii </w:t>
      </w:r>
      <w:r w:rsidR="004B2E46" w:rsidRPr="00CB675B">
        <w:rPr>
          <w:bCs/>
        </w:rPr>
        <w:t xml:space="preserve">Systému kvalifikace </w:t>
      </w:r>
      <w:r w:rsidR="009B1810" w:rsidRPr="00CB675B">
        <w:rPr>
          <w:bCs/>
        </w:rPr>
        <w:t>již byl</w:t>
      </w:r>
      <w:r w:rsidRPr="00CB675B">
        <w:rPr>
          <w:bCs/>
        </w:rPr>
        <w:t xml:space="preserve">. </w:t>
      </w:r>
    </w:p>
    <w:p w14:paraId="7BE25C1D" w14:textId="77777777" w:rsidR="008F437D" w:rsidRPr="00CB675B" w:rsidRDefault="008F437D" w:rsidP="008F437D">
      <w:pPr>
        <w:keepNext/>
        <w:keepLines/>
        <w:spacing w:before="240" w:after="120"/>
        <w:jc w:val="both"/>
        <w:rPr>
          <w:b/>
        </w:rPr>
      </w:pPr>
      <w:r w:rsidRPr="00CB675B">
        <w:rPr>
          <w:b/>
        </w:rPr>
        <w:t>Poplatek za Systém kvalifikace</w:t>
      </w:r>
    </w:p>
    <w:p w14:paraId="35F4B6BA" w14:textId="77777777" w:rsidR="008F437D" w:rsidRPr="00CB675B" w:rsidRDefault="008F437D" w:rsidP="008F437D">
      <w:pPr>
        <w:keepLines/>
        <w:jc w:val="both"/>
      </w:pPr>
      <w:r w:rsidRPr="00CB675B">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uveřejněna pozdější informace, z níž vyplývá opak, je zavedení do Systému kvalifikace provedeno Zadavatelem bezplatné.</w:t>
      </w:r>
    </w:p>
    <w:p w14:paraId="0812D085" w14:textId="77777777" w:rsidR="008F437D" w:rsidRPr="00CB675B" w:rsidRDefault="008F437D" w:rsidP="008F437D">
      <w:pPr>
        <w:pStyle w:val="Nadpis1"/>
        <w:keepNext w:val="0"/>
        <w:spacing w:before="360" w:after="120"/>
        <w:ind w:left="425" w:hanging="425"/>
        <w:jc w:val="center"/>
        <w:rPr>
          <w:rFonts w:asciiTheme="minorHAnsi" w:hAnsiTheme="minorHAnsi" w:cstheme="minorHAnsi"/>
        </w:rPr>
      </w:pPr>
      <w:r w:rsidRPr="00CB675B">
        <w:rPr>
          <w:rFonts w:asciiTheme="minorHAnsi" w:hAnsiTheme="minorHAnsi" w:cstheme="minorHAnsi"/>
        </w:rPr>
        <w:t>Způsob komunikace</w:t>
      </w:r>
    </w:p>
    <w:p w14:paraId="54D634B7" w14:textId="77777777" w:rsidR="008F437D" w:rsidRPr="00CB675B" w:rsidRDefault="008F437D" w:rsidP="008F437D">
      <w:pPr>
        <w:keepLines/>
        <w:jc w:val="both"/>
      </w:pPr>
      <w:r w:rsidRPr="00CB675B">
        <w:t xml:space="preserve">Systém kvalifikace bude zaveden a provozován prostřednictvím platformy E-ZAK na adrese </w:t>
      </w:r>
      <w:hyperlink r:id="rId8" w:history="1">
        <w:r w:rsidRPr="00CB675B">
          <w:rPr>
            <w:rStyle w:val="Hypertextovodkaz"/>
            <w:color w:val="auto"/>
          </w:rPr>
          <w:t>https://ezak.eon.cz/dns_index.html</w:t>
        </w:r>
      </w:hyperlink>
      <w:r w:rsidRPr="00CB675B">
        <w:t>. Zadavatel upozorňuje, že přestože výše uvedené rozhraní existuje s </w:t>
      </w:r>
      <w:r w:rsidRPr="00CB675B">
        <w:rPr>
          <w:b/>
        </w:rPr>
        <w:t>popisem DNS</w:t>
      </w:r>
      <w:r w:rsidRPr="00CB675B">
        <w:t xml:space="preserve">, tedy dynamický nákupní systém ve smyslu </w:t>
      </w:r>
      <w:proofErr w:type="spellStart"/>
      <w:r w:rsidRPr="00CB675B">
        <w:t>ust</w:t>
      </w:r>
      <w:proofErr w:type="spellEnd"/>
      <w:r w:rsidRPr="00CB675B">
        <w:t xml:space="preserve">. § 138 a násl. ZZVZ, jedná se pouze o </w:t>
      </w:r>
      <w:r w:rsidRPr="00CB675B">
        <w:rPr>
          <w:b/>
        </w:rPr>
        <w:t>interní označení provozovatele systému E-ZAK</w:t>
      </w:r>
      <w:r w:rsidRPr="00CB675B">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 Zadavatele.</w:t>
      </w:r>
    </w:p>
    <w:p w14:paraId="4D4E61C9" w14:textId="0B1B51D5" w:rsidR="0046537D" w:rsidRPr="00CB675B" w:rsidRDefault="00B67E0C" w:rsidP="00D86C3F">
      <w:pPr>
        <w:keepLines/>
        <w:jc w:val="both"/>
      </w:pPr>
      <w:r w:rsidRPr="00CB675B">
        <w:t xml:space="preserve">Veškerá komunikace mezi zadavatelem a dodavateli bude probíhat v českém nebo slovenském jazyce. </w:t>
      </w:r>
      <w:r w:rsidR="0046537D" w:rsidRPr="00CB675B">
        <w:t>Přístup do Systému kvalifikace je tedy umožněn prostřednictvím adresy uvedené v předchozím odstavci. Subjekt, který je registrovaný v rámci systému E-ZAK jako dodavatel</w:t>
      </w:r>
      <w:r w:rsidR="00DB0B49" w:rsidRPr="00CB675B">
        <w:t>,</w:t>
      </w:r>
      <w:r w:rsidR="0046537D" w:rsidRPr="00CB675B">
        <w:t xml:space="preserve"> si vyhledá předmětný Systém kvalifikace</w:t>
      </w:r>
      <w:r w:rsidR="0037529F" w:rsidRPr="00CB675B">
        <w:t xml:space="preserve"> a</w:t>
      </w:r>
      <w:r w:rsidR="0046537D" w:rsidRPr="00CB675B">
        <w:t xml:space="preserve"> zvolí možnost „</w:t>
      </w:r>
      <w:r w:rsidR="0046537D" w:rsidRPr="00CB675B">
        <w:rPr>
          <w:b/>
        </w:rPr>
        <w:t>podat žádost o účast</w:t>
      </w:r>
      <w:r w:rsidR="0046537D" w:rsidRPr="00CB675B">
        <w:t xml:space="preserve">“. Po zvolení </w:t>
      </w:r>
      <w:r w:rsidR="0037529F" w:rsidRPr="00CB675B">
        <w:t xml:space="preserve">požadované </w:t>
      </w:r>
      <w:r w:rsidR="0046537D" w:rsidRPr="00CB675B">
        <w:t>kategori</w:t>
      </w:r>
      <w:r w:rsidR="0037529F" w:rsidRPr="00CB675B">
        <w:t>e</w:t>
      </w:r>
      <w:r w:rsidR="0046537D" w:rsidRPr="00CB675B">
        <w:t xml:space="preserve"> Dodavatel nahraje Zadavatelem ve Zvláštní části specifikované dokumenty, odpovídající Dodavatelem zvolen</w:t>
      </w:r>
      <w:r w:rsidR="0037529F" w:rsidRPr="00CB675B">
        <w:t>é</w:t>
      </w:r>
      <w:r w:rsidR="0046537D" w:rsidRPr="00CB675B">
        <w:t xml:space="preserve"> kategori</w:t>
      </w:r>
      <w:r w:rsidR="0037529F" w:rsidRPr="00CB675B">
        <w:t>i</w:t>
      </w:r>
      <w:r w:rsidR="0046537D" w:rsidRPr="00CB675B">
        <w:t>.</w:t>
      </w:r>
      <w:r w:rsidR="00A74B1F" w:rsidRPr="00CB675B">
        <w:t xml:space="preserve"> Podrobný popis průběhu podání žádostí</w:t>
      </w:r>
      <w:r w:rsidR="001E18D2" w:rsidRPr="00CB675B">
        <w:t xml:space="preserve"> o</w:t>
      </w:r>
      <w:r w:rsidR="00A74B1F" w:rsidRPr="00CB675B">
        <w:t xml:space="preserve"> účast je také rozepsán v manuálu systému E-ZAK dostupné</w:t>
      </w:r>
      <w:r w:rsidR="00DB0B49" w:rsidRPr="00CB675B">
        <w:t>m</w:t>
      </w:r>
      <w:r w:rsidR="00A74B1F" w:rsidRPr="00CB675B">
        <w:t xml:space="preserve"> např. prostřednictvím adresy </w:t>
      </w:r>
      <w:r w:rsidR="00052864" w:rsidRPr="00CB675B">
        <w:t>uvedené níže.</w:t>
      </w:r>
      <w:r w:rsidR="00A74B1F" w:rsidRPr="00CB675B">
        <w:t xml:space="preserve"> </w:t>
      </w:r>
    </w:p>
    <w:p w14:paraId="4A029769" w14:textId="0E4BFF71" w:rsidR="00967386" w:rsidRPr="00CB675B" w:rsidRDefault="00926AD1" w:rsidP="006A0B81">
      <w:pPr>
        <w:keepLines/>
        <w:jc w:val="both"/>
      </w:pPr>
      <w:r w:rsidRPr="00CB675B">
        <w:t xml:space="preserve">Dodavatelé budou vyjadřovat svoji vůli být zařazeni do </w:t>
      </w:r>
      <w:r w:rsidR="003F49C8" w:rsidRPr="00CB675B">
        <w:t>S</w:t>
      </w:r>
      <w:r w:rsidRPr="00CB675B">
        <w:t xml:space="preserve">ystému kvalifikace prostřednictvím žádosti o </w:t>
      </w:r>
      <w:r w:rsidR="00EE4524" w:rsidRPr="00CB675B">
        <w:t>zařazení do Systému kvalifikace</w:t>
      </w:r>
      <w:r w:rsidRPr="00CB675B">
        <w:t>, která bude obsahovat, krom krycího listu</w:t>
      </w:r>
      <w:r w:rsidR="00550ED0" w:rsidRPr="00CB675B">
        <w:t>,</w:t>
      </w:r>
      <w:r w:rsidRPr="00CB675B">
        <w:t xml:space="preserve"> také doklady prokazující kvalifikaci</w:t>
      </w:r>
      <w:r w:rsidR="001E18D2" w:rsidRPr="00CB675B">
        <w:t>,</w:t>
      </w:r>
      <w:r w:rsidR="00EE4524" w:rsidRPr="00CB675B">
        <w:t xml:space="preserve"> případně další </w:t>
      </w:r>
      <w:r w:rsidR="001E18D2" w:rsidRPr="00CB675B">
        <w:t xml:space="preserve">náležitosti stanovené </w:t>
      </w:r>
      <w:r w:rsidR="00EE4524" w:rsidRPr="00CB675B">
        <w:t>Zadavatele</w:t>
      </w:r>
      <w:r w:rsidR="001E18D2" w:rsidRPr="00CB675B">
        <w:t>m</w:t>
      </w:r>
      <w:r w:rsidRPr="00CB675B">
        <w:t xml:space="preserve"> dle </w:t>
      </w:r>
      <w:r w:rsidR="00EE4524" w:rsidRPr="00CB675B">
        <w:t>Z</w:t>
      </w:r>
      <w:r w:rsidRPr="00CB675B">
        <w:t xml:space="preserve">vláštní části pro konkrétní kategorii </w:t>
      </w:r>
      <w:r w:rsidR="003F49C8" w:rsidRPr="00CB675B">
        <w:t>S</w:t>
      </w:r>
      <w:r w:rsidRPr="00CB675B">
        <w:t xml:space="preserve">ystému kvalifikace. Žádost o </w:t>
      </w:r>
      <w:r w:rsidR="00EE4524" w:rsidRPr="00CB675B">
        <w:t>zařazení do Systému kvalifikace</w:t>
      </w:r>
      <w:r w:rsidRPr="00CB675B">
        <w:t xml:space="preserve"> bude Zadavatel přijímat výhradně prostřednictvím </w:t>
      </w:r>
      <w:r w:rsidR="00C24AC0" w:rsidRPr="00CB675B">
        <w:t>adresy uvedené v </w:t>
      </w:r>
      <w:r w:rsidR="0037529F" w:rsidRPr="00CB675B">
        <w:t xml:space="preserve">prvním </w:t>
      </w:r>
      <w:r w:rsidR="00C24AC0" w:rsidRPr="00CB675B">
        <w:t>odstavci</w:t>
      </w:r>
      <w:r w:rsidR="0037529F" w:rsidRPr="00CB675B">
        <w:t xml:space="preserve"> tohoto článku</w:t>
      </w:r>
      <w:r w:rsidR="001474AF" w:rsidRPr="00CB675B">
        <w:t>.</w:t>
      </w:r>
    </w:p>
    <w:p w14:paraId="14935989" w14:textId="72A66C0A" w:rsidR="00802BBC" w:rsidRPr="00CB675B" w:rsidRDefault="00802BBC" w:rsidP="006A0B81">
      <w:pPr>
        <w:keepLines/>
        <w:jc w:val="both"/>
      </w:pPr>
      <w:r w:rsidRPr="00CB675B">
        <w:t>Pokud nastane situace, že v rámci podané Žádosti o zařazení do SK budou chybět některé dokumenty, Dodavatel nezašle chybějící dokumenty formou nové Žádosti o zařazení do SK, nýbrž použije sekci Individuální komunikace/Odchozí a dodatečné dokumenty pošle touto cestou. (Sekce Individuální komunikace se používá k př</w:t>
      </w:r>
      <w:r w:rsidR="00E709E8" w:rsidRPr="00CB675B">
        <w:t>i</w:t>
      </w:r>
      <w:r w:rsidRPr="00CB675B">
        <w:t>jetí/odeslání zpráv mezi Zadavatelem a konkrétním Dodavatelem pro konkrétní veřejnou zakázku.)</w:t>
      </w:r>
    </w:p>
    <w:p w14:paraId="7D725906" w14:textId="5C6AFF95" w:rsidR="00926AD1" w:rsidRPr="00CB675B" w:rsidRDefault="00926AD1" w:rsidP="00636C55">
      <w:pPr>
        <w:keepLines/>
        <w:jc w:val="both"/>
      </w:pPr>
      <w:r w:rsidRPr="00CB675B">
        <w:lastRenderedPageBreak/>
        <w:t xml:space="preserve">Zadavatel bude jednotlivé </w:t>
      </w:r>
      <w:r w:rsidR="00636C55" w:rsidRPr="00CB675B">
        <w:t>veřejné zakázky navazující na Systém kvalifikace</w:t>
      </w:r>
      <w:r w:rsidR="00636C55" w:rsidRPr="00CB675B" w:rsidDel="00636C55">
        <w:t xml:space="preserve"> </w:t>
      </w:r>
      <w:r w:rsidR="009931BC" w:rsidRPr="00CB675B">
        <w:t>realizovat na základě výzev k</w:t>
      </w:r>
      <w:r w:rsidR="00EE4524" w:rsidRPr="00CB675B">
        <w:t> </w:t>
      </w:r>
      <w:r w:rsidR="009931BC" w:rsidRPr="00CB675B">
        <w:t>podání</w:t>
      </w:r>
      <w:r w:rsidR="00EE4524" w:rsidRPr="00CB675B">
        <w:t xml:space="preserve"> předběžných nabídek/</w:t>
      </w:r>
      <w:r w:rsidR="009931BC" w:rsidRPr="00CB675B">
        <w:t>nabídek na konkrétní plnění s tím, že zadávací řízení ve smyslu ZZVZ bude zahájeno odeslání</w:t>
      </w:r>
      <w:r w:rsidR="001E18D2" w:rsidRPr="00CB675B">
        <w:t>m</w:t>
      </w:r>
      <w:r w:rsidR="009931BC" w:rsidRPr="00CB675B">
        <w:t xml:space="preserve"> předmětných výzev a jednotlivá zadávací řízení budou </w:t>
      </w:r>
      <w:r w:rsidR="001E18D2" w:rsidRPr="00CB675B">
        <w:t xml:space="preserve">realizována </w:t>
      </w:r>
      <w:r w:rsidR="009931BC" w:rsidRPr="00CB675B">
        <w:t xml:space="preserve">postupem obdobným pro </w:t>
      </w:r>
      <w:r w:rsidR="000D6E0F" w:rsidRPr="00CB675B">
        <w:t>UŘ,</w:t>
      </w:r>
      <w:r w:rsidR="009931BC" w:rsidRPr="00CB675B">
        <w:t xml:space="preserve"> resp. JŘSU podle toho, kterou podobu Zadavatel v rámci výzvy zvolí.</w:t>
      </w:r>
      <w:r w:rsidR="00767EBB" w:rsidRPr="00CB675B">
        <w:t xml:space="preserve"> Výzvy k</w:t>
      </w:r>
      <w:r w:rsidR="005C5A58" w:rsidRPr="00CB675B">
        <w:t> </w:t>
      </w:r>
      <w:r w:rsidR="00767EBB" w:rsidRPr="00CB675B">
        <w:t>podání</w:t>
      </w:r>
      <w:r w:rsidR="005C5A58" w:rsidRPr="00CB675B">
        <w:t xml:space="preserve"> předběžných nabídek/</w:t>
      </w:r>
      <w:r w:rsidR="00767EBB" w:rsidRPr="00CB675B">
        <w:t>nabídek budou v souladu s </w:t>
      </w:r>
      <w:proofErr w:type="spellStart"/>
      <w:r w:rsidR="00767EBB" w:rsidRPr="00CB675B">
        <w:t>ust</w:t>
      </w:r>
      <w:proofErr w:type="spellEnd"/>
      <w:r w:rsidR="00767EBB" w:rsidRPr="00CB675B">
        <w:t xml:space="preserve">. § 211 ZZVZ </w:t>
      </w:r>
      <w:r w:rsidR="004C054F" w:rsidRPr="00CB675B">
        <w:t xml:space="preserve">a násl. </w:t>
      </w:r>
      <w:r w:rsidR="001E18D2" w:rsidRPr="00CB675B">
        <w:t xml:space="preserve">rozesílány </w:t>
      </w:r>
      <w:r w:rsidR="00767EBB" w:rsidRPr="00CB675B">
        <w:t xml:space="preserve">prostřednictvím certifikovaného elektronického nástroje Zadavatele E-ZAK. Podrobné podmínky registrace na E-ZAK jsou dostupné na </w:t>
      </w:r>
      <w:hyperlink r:id="rId9" w:history="1">
        <w:r w:rsidR="00D65F8F" w:rsidRPr="00CB675B">
          <w:rPr>
            <w:rStyle w:val="Hypertextovodkaz"/>
            <w:color w:val="auto"/>
          </w:rPr>
          <w:t>https://ezak.eon.cz/manual_2/ezak-manual-dodavatele-pdf</w:t>
        </w:r>
      </w:hyperlink>
      <w:r w:rsidR="00767EBB" w:rsidRPr="00CB675B">
        <w:t xml:space="preserve">. </w:t>
      </w:r>
    </w:p>
    <w:p w14:paraId="031AC974" w14:textId="77777777" w:rsidR="00B67E0C" w:rsidRPr="00CB675B" w:rsidRDefault="00B67E0C" w:rsidP="00B67E0C">
      <w:pPr>
        <w:keepLines/>
        <w:jc w:val="both"/>
        <w:rPr>
          <w:rFonts w:cstheme="minorHAnsi"/>
        </w:rPr>
      </w:pPr>
      <w:bookmarkStart w:id="8" w:name="_Toc11312721"/>
      <w:bookmarkStart w:id="9" w:name="_Hlk18414463"/>
      <w:r w:rsidRPr="00CB675B">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CB675B" w:rsidRDefault="00B67E0C" w:rsidP="00B67E0C">
      <w:pPr>
        <w:keepLines/>
        <w:jc w:val="both"/>
      </w:pPr>
      <w:r w:rsidRPr="00CB675B">
        <w:rPr>
          <w:rFonts w:cstheme="minorHAnsi"/>
          <w:lang w:eastAsia="cs-CZ"/>
        </w:rPr>
        <w:t xml:space="preserve">Zadavatel požaduje </w:t>
      </w:r>
      <w:r w:rsidRPr="00CB675B">
        <w:rPr>
          <w:rFonts w:cstheme="minorHAnsi"/>
          <w:b/>
          <w:lang w:eastAsia="cs-CZ"/>
        </w:rPr>
        <w:t>zaručený elektronický podpis pro registraci dodavatele</w:t>
      </w:r>
      <w:r w:rsidRPr="00CB675B">
        <w:rPr>
          <w:rFonts w:cstheme="minorHAnsi"/>
          <w:lang w:eastAsia="cs-CZ"/>
        </w:rPr>
        <w:t>.</w:t>
      </w:r>
    </w:p>
    <w:p w14:paraId="17A8C794" w14:textId="1C6A55CF" w:rsidR="00B67E0C" w:rsidRPr="00CB675B" w:rsidRDefault="00B67E0C" w:rsidP="00B67E0C">
      <w:pPr>
        <w:keepLines/>
        <w:jc w:val="both"/>
      </w:pPr>
      <w:r w:rsidRPr="00CB675B">
        <w:t xml:space="preserve">V případě technických požadavků a dotazů k nástroji E-ZAK, prosím, kontaktujte technickou podporu: e-mail: </w:t>
      </w:r>
      <w:hyperlink r:id="rId10" w:history="1">
        <w:r w:rsidRPr="00CB675B">
          <w:t>podpora@ezak.cz</w:t>
        </w:r>
      </w:hyperlink>
      <w:r w:rsidRPr="00CB675B">
        <w:t>, telefon: +420 538 702 719, v pracovních dnech: 8.00 - 17.00.</w:t>
      </w:r>
    </w:p>
    <w:p w14:paraId="3AF9913C" w14:textId="3F29122D" w:rsidR="00324BA5" w:rsidRPr="00CB675B" w:rsidRDefault="00AD189D" w:rsidP="003C4105">
      <w:pPr>
        <w:pStyle w:val="Nadpis1"/>
        <w:spacing w:before="360" w:after="120"/>
        <w:ind w:left="425" w:hanging="425"/>
        <w:jc w:val="center"/>
        <w:rPr>
          <w:rFonts w:asciiTheme="minorHAnsi" w:hAnsiTheme="minorHAnsi" w:cstheme="minorHAnsi"/>
        </w:rPr>
      </w:pPr>
      <w:bookmarkStart w:id="10" w:name="_Toc48196759"/>
      <w:r w:rsidRPr="00CB675B">
        <w:rPr>
          <w:rFonts w:asciiTheme="minorHAnsi" w:hAnsiTheme="minorHAnsi" w:cstheme="minorHAnsi"/>
        </w:rPr>
        <w:t xml:space="preserve">Žádost </w:t>
      </w:r>
      <w:bookmarkStart w:id="11" w:name="_Hlk6998493"/>
      <w:r w:rsidRPr="00CB675B">
        <w:rPr>
          <w:rFonts w:asciiTheme="minorHAnsi" w:hAnsiTheme="minorHAnsi" w:cstheme="minorHAnsi"/>
        </w:rPr>
        <w:t xml:space="preserve">o zařazení do </w:t>
      </w:r>
      <w:r w:rsidR="003F49C8" w:rsidRPr="00CB675B">
        <w:rPr>
          <w:rFonts w:asciiTheme="minorHAnsi" w:hAnsiTheme="minorHAnsi" w:cstheme="minorHAnsi"/>
        </w:rPr>
        <w:t>S</w:t>
      </w:r>
      <w:r w:rsidRPr="00CB675B">
        <w:rPr>
          <w:rFonts w:asciiTheme="minorHAnsi" w:hAnsiTheme="minorHAnsi" w:cstheme="minorHAnsi"/>
        </w:rPr>
        <w:t>ystému kvalifikac</w:t>
      </w:r>
      <w:r w:rsidR="00324BA5" w:rsidRPr="00CB675B">
        <w:rPr>
          <w:rFonts w:asciiTheme="minorHAnsi" w:hAnsiTheme="minorHAnsi" w:cstheme="minorHAnsi"/>
        </w:rPr>
        <w:t>e</w:t>
      </w:r>
      <w:bookmarkEnd w:id="8"/>
      <w:bookmarkEnd w:id="10"/>
      <w:bookmarkEnd w:id="11"/>
    </w:p>
    <w:bookmarkEnd w:id="9"/>
    <w:p w14:paraId="45A45E98" w14:textId="13B1C25D" w:rsidR="001474AF" w:rsidRPr="00CB675B" w:rsidRDefault="001474AF" w:rsidP="000D6E0F">
      <w:pPr>
        <w:keepNext/>
        <w:keepLines/>
        <w:jc w:val="both"/>
      </w:pPr>
      <w:r w:rsidRPr="00CB675B">
        <w:t xml:space="preserve">Dodavatel, který hodlá projevit zájem o zařazení do konkrétní kategorie </w:t>
      </w:r>
      <w:r w:rsidR="003F49C8" w:rsidRPr="00CB675B">
        <w:t>S</w:t>
      </w:r>
      <w:r w:rsidRPr="00CB675B">
        <w:t>ystému kvalifikace</w:t>
      </w:r>
      <w:r w:rsidR="00022688" w:rsidRPr="00CB675B">
        <w:t xml:space="preserve"> či jeho kategorie</w:t>
      </w:r>
      <w:r w:rsidR="001E18D2" w:rsidRPr="00CB675B">
        <w:t>,</w:t>
      </w:r>
      <w:r w:rsidRPr="00CB675B">
        <w:t xml:space="preserve"> tak může učinit prostřednictvím formalizované</w:t>
      </w:r>
      <w:r w:rsidR="006240F3" w:rsidRPr="00CB675B">
        <w:t xml:space="preserve"> písemné</w:t>
      </w:r>
      <w:r w:rsidR="00C156FE" w:rsidRPr="00CB675B">
        <w:t xml:space="preserve"> elektronicky podané</w:t>
      </w:r>
      <w:r w:rsidRPr="00CB675B">
        <w:t xml:space="preserve"> žádosti </w:t>
      </w:r>
      <w:r w:rsidR="00EE4524" w:rsidRPr="00CB675B">
        <w:t>o zařazení do Systému kvalifikace</w:t>
      </w:r>
      <w:r w:rsidRPr="00CB675B">
        <w:t xml:space="preserve">, která bude obsahovat, krom </w:t>
      </w:r>
      <w:r w:rsidRPr="00CB675B">
        <w:rPr>
          <w:b/>
        </w:rPr>
        <w:t>krycího listu</w:t>
      </w:r>
      <w:r w:rsidR="00F04355" w:rsidRPr="00CB675B">
        <w:t xml:space="preserve">, jehož vzor je </w:t>
      </w:r>
      <w:r w:rsidR="003E62EB" w:rsidRPr="00CB675B">
        <w:t xml:space="preserve">přiložen jako Příloha č. </w:t>
      </w:r>
      <w:r w:rsidR="00415127" w:rsidRPr="00CB675B">
        <w:t>1</w:t>
      </w:r>
      <w:r w:rsidR="00F04355" w:rsidRPr="00CB675B">
        <w:t xml:space="preserve"> </w:t>
      </w:r>
      <w:r w:rsidR="003E62EB" w:rsidRPr="00CB675B">
        <w:t>této dokumentace</w:t>
      </w:r>
      <w:r w:rsidR="00F04355" w:rsidRPr="00CB675B">
        <w:t>,</w:t>
      </w:r>
      <w:r w:rsidRPr="00CB675B">
        <w:t xml:space="preserve"> také</w:t>
      </w:r>
      <w:r w:rsidR="00C156FE" w:rsidRPr="00CB675B">
        <w:t xml:space="preserve"> </w:t>
      </w:r>
      <w:r w:rsidRPr="00CB675B">
        <w:rPr>
          <w:b/>
        </w:rPr>
        <w:t>doklady prokazující kvalifikaci</w:t>
      </w:r>
      <w:r w:rsidR="00550ED0" w:rsidRPr="00CB675B">
        <w:t>,</w:t>
      </w:r>
      <w:r w:rsidR="00EE4524" w:rsidRPr="00CB675B">
        <w:t xml:space="preserve"> příp. další </w:t>
      </w:r>
      <w:r w:rsidR="00550ED0" w:rsidRPr="00CB675B">
        <w:t xml:space="preserve">náležitosti stanovené </w:t>
      </w:r>
      <w:r w:rsidR="00EE4524" w:rsidRPr="00CB675B">
        <w:t>Zadavatele</w:t>
      </w:r>
      <w:r w:rsidR="00550ED0" w:rsidRPr="00CB675B">
        <w:t>m</w:t>
      </w:r>
      <w:r w:rsidRPr="00CB675B">
        <w:t xml:space="preserve"> dle Zvláštní části pro předmětnou kategorii </w:t>
      </w:r>
      <w:r w:rsidR="003F49C8" w:rsidRPr="00CB675B">
        <w:t>S</w:t>
      </w:r>
      <w:r w:rsidRPr="00CB675B">
        <w:t xml:space="preserve">ystému kvalifikace. </w:t>
      </w:r>
      <w:r w:rsidRPr="00CB675B">
        <w:rPr>
          <w:b/>
        </w:rPr>
        <w:t xml:space="preserve">Žádost </w:t>
      </w:r>
      <w:r w:rsidR="00EE4524" w:rsidRPr="00CB675B">
        <w:rPr>
          <w:b/>
        </w:rPr>
        <w:t xml:space="preserve">o zařazení do Systému kvalifikace </w:t>
      </w:r>
      <w:r w:rsidRPr="00CB675B">
        <w:rPr>
          <w:b/>
        </w:rPr>
        <w:t xml:space="preserve">bude Zadavatel přijímat výhradně prostřednictvím </w:t>
      </w:r>
      <w:r w:rsidR="00C24AC0" w:rsidRPr="00CB675B">
        <w:rPr>
          <w:b/>
        </w:rPr>
        <w:t>elektronického nástroje E-ZAK</w:t>
      </w:r>
      <w:r w:rsidR="00CE749A" w:rsidRPr="00CB675B">
        <w:rPr>
          <w:b/>
        </w:rPr>
        <w:t xml:space="preserve"> </w:t>
      </w:r>
      <w:r w:rsidR="00CE749A" w:rsidRPr="00CB675B">
        <w:t xml:space="preserve">(dodavatel zvolí možnost „podat žádost o účast“) </w:t>
      </w:r>
      <w:r w:rsidR="00C24AC0" w:rsidRPr="00CB675B">
        <w:rPr>
          <w:b/>
        </w:rPr>
        <w:t xml:space="preserve">na </w:t>
      </w:r>
      <w:proofErr w:type="gramStart"/>
      <w:r w:rsidR="00C24AC0" w:rsidRPr="00CB675B">
        <w:rPr>
          <w:b/>
        </w:rPr>
        <w:t>adrese</w:t>
      </w:r>
      <w:r w:rsidR="00C24AC0" w:rsidRPr="00CB675B">
        <w:t xml:space="preserve"> </w:t>
      </w:r>
      <w:r w:rsidR="00BA119D" w:rsidRPr="00CB675B">
        <w:t>:</w:t>
      </w:r>
      <w:proofErr w:type="gramEnd"/>
      <w:r w:rsidR="00BA119D" w:rsidRPr="00CB675B">
        <w:br/>
      </w:r>
      <w:hyperlink r:id="rId11" w:history="1">
        <w:r w:rsidR="00BA119D" w:rsidRPr="00CB675B">
          <w:rPr>
            <w:rStyle w:val="Hypertextovodkaz"/>
            <w:color w:val="auto"/>
          </w:rPr>
          <w:t>https://ezak.eon.cz/dns_index.html</w:t>
        </w:r>
      </w:hyperlink>
      <w:r w:rsidR="007A1DE6" w:rsidRPr="00CB675B">
        <w:t>.</w:t>
      </w:r>
    </w:p>
    <w:p w14:paraId="1FE6CE01" w14:textId="72157562" w:rsidR="001703D8" w:rsidRPr="00CB675B" w:rsidRDefault="007A1DE6" w:rsidP="004D430F">
      <w:pPr>
        <w:jc w:val="both"/>
      </w:pPr>
      <w:r w:rsidRPr="00CB675B">
        <w:t xml:space="preserve">Dodavatel následně </w:t>
      </w:r>
      <w:r w:rsidR="004D430F" w:rsidRPr="00CB675B">
        <w:t xml:space="preserve">prostřednictvím </w:t>
      </w:r>
      <w:r w:rsidR="00C24AC0" w:rsidRPr="00CB675B">
        <w:t xml:space="preserve">elektronického nástroje E-ZAK </w:t>
      </w:r>
      <w:r w:rsidRPr="00CB675B">
        <w:t xml:space="preserve">nahraje Zadavatelem požadované dokumenty pro zařazení do </w:t>
      </w:r>
      <w:r w:rsidR="003F49C8" w:rsidRPr="00CB675B">
        <w:t>S</w:t>
      </w:r>
      <w:r w:rsidRPr="00CB675B">
        <w:t>ystému kvalifikace</w:t>
      </w:r>
      <w:r w:rsidR="00021E37" w:rsidRPr="00CB675B">
        <w:t xml:space="preserve"> v závislosti na kategorii </w:t>
      </w:r>
      <w:r w:rsidR="003F49C8" w:rsidRPr="00CB675B">
        <w:t>S</w:t>
      </w:r>
      <w:r w:rsidR="00021E37" w:rsidRPr="00CB675B">
        <w:t>ystému kvalifikace</w:t>
      </w:r>
      <w:r w:rsidRPr="00CB675B">
        <w:t>.</w:t>
      </w:r>
      <w:r w:rsidR="001703D8" w:rsidRPr="00CB675B">
        <w:t xml:space="preserve"> Konkrétní dokumenty a jejich případná forma jsou stanoveny v</w:t>
      </w:r>
      <w:r w:rsidR="00EE4524" w:rsidRPr="00CB675B">
        <w:t xml:space="preserve"> této </w:t>
      </w:r>
      <w:r w:rsidR="001703D8" w:rsidRPr="00CB675B">
        <w:t>Obecné</w:t>
      </w:r>
      <w:r w:rsidR="00EE4524" w:rsidRPr="00CB675B">
        <w:t xml:space="preserve"> části</w:t>
      </w:r>
      <w:r w:rsidR="001703D8" w:rsidRPr="00CB675B">
        <w:t xml:space="preserve"> a zejména Zvláštní části.</w:t>
      </w:r>
      <w:r w:rsidRPr="00CB675B">
        <w:t xml:space="preserve"> Zadavatel následně posoudí žádost o zařazení do </w:t>
      </w:r>
      <w:r w:rsidR="003F49C8" w:rsidRPr="00CB675B">
        <w:t>S</w:t>
      </w:r>
      <w:r w:rsidRPr="00CB675B">
        <w:t>ystému kvalifikace</w:t>
      </w:r>
      <w:r w:rsidR="004D430F" w:rsidRPr="00CB675B">
        <w:t>.</w:t>
      </w:r>
    </w:p>
    <w:p w14:paraId="2F4E854A" w14:textId="015964C3" w:rsidR="00755BE2" w:rsidRPr="00CB675B" w:rsidRDefault="00755BE2" w:rsidP="004D430F">
      <w:pPr>
        <w:jc w:val="both"/>
      </w:pPr>
      <w:r w:rsidRPr="00CB675B">
        <w:t>Dodavatel musí dbát pokynů a požadavků Zadavatele uvedených v Obecné nebo Zvláštní části</w:t>
      </w:r>
      <w:r w:rsidR="00ED4C87" w:rsidRPr="00CB675B">
        <w:t xml:space="preserve"> pro konkrétní kategorii, o kterou projeví Dodavatel zájem</w:t>
      </w:r>
      <w:r w:rsidRPr="00CB675B">
        <w:t>, případně dodatečného vysvětlení podmínek, které</w:t>
      </w:r>
      <w:r w:rsidR="00ED4C87" w:rsidRPr="00CB675B">
        <w:t xml:space="preserve"> bude</w:t>
      </w:r>
      <w:r w:rsidRPr="00CB675B">
        <w:t xml:space="preserve"> Zadavatel u</w:t>
      </w:r>
      <w:r w:rsidR="00ED4C87" w:rsidRPr="00CB675B">
        <w:t>veřejňovat postupem dle Obecné části a konečně informací dostupných ve VVZ</w:t>
      </w:r>
      <w:r w:rsidR="00F04355" w:rsidRPr="00CB675B">
        <w:t>,</w:t>
      </w:r>
      <w:r w:rsidR="00ED4C87" w:rsidRPr="00CB675B">
        <w:t xml:space="preserve"> resp. formulářích vztahujících se k </w:t>
      </w:r>
      <w:r w:rsidR="003F49C8" w:rsidRPr="00CB675B">
        <w:t>S</w:t>
      </w:r>
      <w:r w:rsidR="00ED4C87" w:rsidRPr="00CB675B">
        <w:t>ystému kvalifikace.</w:t>
      </w:r>
    </w:p>
    <w:p w14:paraId="31744007" w14:textId="77777777" w:rsidR="00CE24E2" w:rsidRPr="00CB675B" w:rsidRDefault="00CE24E2" w:rsidP="00CE24E2">
      <w:pPr>
        <w:jc w:val="both"/>
      </w:pPr>
      <w:r w:rsidRPr="00CB675B">
        <w:t>Jiný než výše uvedený způsob podání žádosti o zařazení do Systému kvalifikace, Zadavatel nepřipouští a žádosti Dodavatelů podané mimo výše zmíněný elektronický nástroj E-ZAK nebo jiným než výše popsaným způsobem (např. formou individuální zprávy přes E-ZAK) nebude Zadavatel brát v potaz a takové žádosti o zařazení do Systému kvalifikace nebudou tedy Zadavatelem vůbec posuzovány.</w:t>
      </w:r>
    </w:p>
    <w:p w14:paraId="3F766F7F" w14:textId="77777777" w:rsidR="00CE24E2" w:rsidRPr="00CB675B" w:rsidRDefault="00CE24E2" w:rsidP="00CE24E2">
      <w:pPr>
        <w:keepNext/>
        <w:keepLines/>
        <w:spacing w:before="240" w:after="120"/>
        <w:jc w:val="both"/>
        <w:rPr>
          <w:b/>
        </w:rPr>
      </w:pPr>
      <w:bookmarkStart w:id="12" w:name="_Hlk18414432"/>
      <w:r w:rsidRPr="00CB675B">
        <w:rPr>
          <w:b/>
        </w:rPr>
        <w:lastRenderedPageBreak/>
        <w:t>Více Dodavatelů v rámci jedné žádosti</w:t>
      </w:r>
    </w:p>
    <w:p w14:paraId="3DA03F04" w14:textId="77777777" w:rsidR="00CE24E2" w:rsidRPr="00CB675B" w:rsidRDefault="00CE24E2" w:rsidP="00CE24E2">
      <w:pPr>
        <w:keepNext/>
        <w:keepLines/>
        <w:jc w:val="both"/>
      </w:pPr>
      <w:r w:rsidRPr="00CB675B">
        <w:t xml:space="preserve">Pokud podává více subjektů jednu (společnou) žádost o zařazení do Systému kvalifikace, je povinen každý subjekt </w:t>
      </w:r>
      <w:r w:rsidRPr="00CB675B">
        <w:rPr>
          <w:b/>
        </w:rPr>
        <w:t>samostatně prokazovat</w:t>
      </w:r>
      <w:r w:rsidRPr="00CB675B">
        <w:t xml:space="preserve">, bude-li Zadavatelem v rámci kategorie požadována, splnění </w:t>
      </w:r>
      <w:r w:rsidRPr="00CB675B">
        <w:rPr>
          <w:b/>
        </w:rPr>
        <w:t>základní způsobilosti</w:t>
      </w:r>
      <w:r w:rsidRPr="00CB675B">
        <w:t xml:space="preserve"> ve smyslu </w:t>
      </w:r>
      <w:proofErr w:type="spellStart"/>
      <w:r w:rsidRPr="00CB675B">
        <w:t>ust</w:t>
      </w:r>
      <w:proofErr w:type="spellEnd"/>
      <w:r w:rsidRPr="00CB675B">
        <w:t xml:space="preserve">. § 74 ZZVZ a </w:t>
      </w:r>
      <w:r w:rsidRPr="00CB675B">
        <w:rPr>
          <w:b/>
        </w:rPr>
        <w:t>profesní způsobilosti</w:t>
      </w:r>
      <w:r w:rsidRPr="00CB675B">
        <w:t xml:space="preserve"> ve smyslu </w:t>
      </w:r>
      <w:proofErr w:type="spellStart"/>
      <w:r w:rsidRPr="00CB675B">
        <w:t>ust</w:t>
      </w:r>
      <w:proofErr w:type="spellEnd"/>
      <w:r w:rsidRPr="00CB675B">
        <w:t>. § 77 odst. 1 ZZVZ.</w:t>
      </w:r>
      <w:r w:rsidRPr="00CB675B">
        <w:rPr>
          <w:rFonts w:ascii="Times New Roman" w:eastAsia="Times New Roman" w:hAnsi="Times New Roman" w:cs="Times New Roman"/>
          <w:sz w:val="24"/>
          <w:szCs w:val="24"/>
          <w:lang w:eastAsia="cs-CZ"/>
        </w:rPr>
        <w:t xml:space="preserve"> </w:t>
      </w:r>
      <w:r w:rsidRPr="00CB675B">
        <w:t>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479E5B2A" w14:textId="77777777" w:rsidR="00CE24E2" w:rsidRPr="00CB675B" w:rsidRDefault="00CE24E2" w:rsidP="00CE24E2">
      <w:pPr>
        <w:jc w:val="both"/>
      </w:pPr>
      <w:r w:rsidRPr="00CB675B">
        <w:t>Zadavatel upozorňuje, že do Systému kvalifikace nebudou zařazeni Dodavatelé podávající společnou žádost samostatně, ale společně jako sdružení (konsorcium), pod kterým v žádosti o zařazení do Systému kvalifikace vystupovali a prokazovali splnění kvalifikace a podmínek Zadavatele. K podání předběžné nabídky/nabídky tak bude Zadavatelem vyzván a k jejímu podání tak bude oprávněn toliko toto sdružení (konsorcium) jako celek. Dodavatel tak např. není oprávněn k podání společné předběžné nabídky/nabídky s jiným Dodavatelem samostatně zařazeným v příslušné kategorii Systému kvalifikace nebo takovým, který je členem jiného sdružení (konsorcia), které se uchází o zařazení do Systému kvalifikace.</w:t>
      </w:r>
    </w:p>
    <w:p w14:paraId="211C2484" w14:textId="35AE46CB" w:rsidR="00CE24E2" w:rsidRPr="00CB675B" w:rsidRDefault="00CE24E2" w:rsidP="00CE24E2">
      <w:pPr>
        <w:spacing w:before="240" w:after="120"/>
        <w:jc w:val="both"/>
      </w:pPr>
      <w:r w:rsidRPr="00CB675B">
        <w:t xml:space="preserve">Zadavatel upozorňuje, že Systém kvalifikace vede prostřednictvím certifikovaného nástroje EZAK, který funguje na principu tzv. jedinečnosti IČO. Pokud tedy dodavatel již jednu žádost do některé kategorie Systému kvalifikace (konkrétního např. „ČÁST 1 - REGION 1 – BRNO - Stavby malého rozsahu na zařízení NN do 1000 V na kabelových vedeních“) podal a má v úmyslu podat další v jiné kategorii (např. do kategorie „ČÁST 2 - REGION 1 – BRNO - Stavby malého rozsahu na zařízení NN do 1000 V s připojením na venkovním vedení“), ať již samostatně popř. jako člen Společnosti více dodavatelů, musí tato žádost být v systému EZAK podána pod jiným dodavatelem (nelze mít 2x stejné IČO v rámci jednoho systému kvalifikace). </w:t>
      </w:r>
      <w:r w:rsidR="00D47B96" w:rsidRPr="00CB675B">
        <w:t>Zadavatel doporučuje dodavateli podat žádost do všech částí najednou jako jednu (nikoli na vícekrát).</w:t>
      </w:r>
    </w:p>
    <w:p w14:paraId="4FB18FA7" w14:textId="77777777" w:rsidR="00CE24E2" w:rsidRPr="00CB675B" w:rsidRDefault="00CE24E2" w:rsidP="00CE24E2">
      <w:pPr>
        <w:spacing w:before="240" w:after="120"/>
        <w:jc w:val="both"/>
      </w:pPr>
      <w:r w:rsidRPr="00CB675B">
        <w:t>Zadavatel proto doporučuje vložit žádosti o účast v systému kvalifikace do všech uvažovaných kategorií v rámci jednoho podání a žádosti do jednotlivých kategorií členit do samostatných souborů s označením kategorie.</w:t>
      </w:r>
    </w:p>
    <w:p w14:paraId="69E0E03E" w14:textId="77777777" w:rsidR="00CE24E2" w:rsidRPr="00CB675B" w:rsidRDefault="00CE24E2" w:rsidP="00CE24E2">
      <w:pPr>
        <w:spacing w:before="240" w:after="120"/>
        <w:jc w:val="both"/>
      </w:pPr>
      <w:r w:rsidRPr="00CB675B">
        <w:t>Výše uvedené se nevztahuje na různé Systémy kvalifikace.</w:t>
      </w:r>
    </w:p>
    <w:bookmarkEnd w:id="12"/>
    <w:p w14:paraId="065D0779" w14:textId="2236A9F4" w:rsidR="00EF629C" w:rsidRPr="00CB675B" w:rsidRDefault="00EF629C" w:rsidP="00E31E26">
      <w:pPr>
        <w:spacing w:before="240" w:after="120"/>
        <w:jc w:val="both"/>
        <w:rPr>
          <w:b/>
        </w:rPr>
      </w:pPr>
      <w:r w:rsidRPr="00CB675B">
        <w:rPr>
          <w:b/>
        </w:rPr>
        <w:t>Změna ve složení Dodavatele</w:t>
      </w:r>
    </w:p>
    <w:p w14:paraId="1197F2D1" w14:textId="33847E3E" w:rsidR="00EF629C" w:rsidRPr="00CB675B" w:rsidRDefault="00EF629C" w:rsidP="004D430F">
      <w:pPr>
        <w:jc w:val="both"/>
      </w:pPr>
      <w:r w:rsidRPr="00CB675B">
        <w:t xml:space="preserve">Pokud nastane situace spočívající ve změně složení subjektů na straně Dodavatele zařazeného </w:t>
      </w:r>
      <w:r w:rsidR="006D3CFD" w:rsidRPr="00CB675B">
        <w:t xml:space="preserve">                       </w:t>
      </w:r>
      <w:r w:rsidRPr="00CB675B">
        <w:t xml:space="preserve">do </w:t>
      </w:r>
      <w:r w:rsidR="003F49C8" w:rsidRPr="00CB675B">
        <w:t>S</w:t>
      </w:r>
      <w:r w:rsidRPr="00CB675B">
        <w:t xml:space="preserve">ystému kvalifikace či Dodavatelů podávajících žádost o zařazení do </w:t>
      </w:r>
      <w:r w:rsidR="003F49C8" w:rsidRPr="00CB675B">
        <w:t>S</w:t>
      </w:r>
      <w:r w:rsidRPr="00CB675B">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rsidRPr="00CB675B">
        <w:t>S</w:t>
      </w:r>
      <w:r w:rsidRPr="00CB675B">
        <w:t>ystému kvalifikace.</w:t>
      </w:r>
    </w:p>
    <w:p w14:paraId="252017E1" w14:textId="16E5E792" w:rsidR="00EF629C" w:rsidRPr="00CB675B" w:rsidRDefault="00EF629C" w:rsidP="0037529F">
      <w:pPr>
        <w:keepLines/>
        <w:jc w:val="both"/>
      </w:pPr>
      <w:r w:rsidRPr="00CB675B">
        <w:t xml:space="preserve">Pro případy, kdy dojde ke změně v rámci jiné osoby, prostřednictvím které bylo Dodavatelem prokazováno splnění kvalifikace, resp. požadavky Zadavatele o zařazení do </w:t>
      </w:r>
      <w:r w:rsidR="003F49C8" w:rsidRPr="00CB675B">
        <w:t>S</w:t>
      </w:r>
      <w:r w:rsidRPr="00CB675B">
        <w:t xml:space="preserve">ystému kvalifikace, platí informační povinnost dle předchozího odstavce obdobně. Nesplnění informační povinnosti dle tohoto a předchozího odstavce je důvodem pro zamítnutí žádosti Dodavatele o zařazení do </w:t>
      </w:r>
      <w:r w:rsidR="003F49C8" w:rsidRPr="00CB675B">
        <w:t>S</w:t>
      </w:r>
      <w:r w:rsidRPr="00CB675B">
        <w:t xml:space="preserve">ystému kvalifikace, resp. rozhodnutí o vyřazení ze </w:t>
      </w:r>
      <w:r w:rsidR="003F49C8" w:rsidRPr="00CB675B">
        <w:t>S</w:t>
      </w:r>
      <w:r w:rsidRPr="00CB675B">
        <w:t>ystému kvalifikace pro Dodavatele již v </w:t>
      </w:r>
      <w:r w:rsidR="003F49C8" w:rsidRPr="00CB675B">
        <w:t>S</w:t>
      </w:r>
      <w:r w:rsidRPr="00CB675B">
        <w:t xml:space="preserve">ystému </w:t>
      </w:r>
      <w:r w:rsidR="00065BEA" w:rsidRPr="00CB675B">
        <w:t xml:space="preserve">kvalifikace </w:t>
      </w:r>
      <w:r w:rsidRPr="00CB675B">
        <w:t>zařazené</w:t>
      </w:r>
      <w:r w:rsidR="00550ED0" w:rsidRPr="00CB675B">
        <w:t>m</w:t>
      </w:r>
      <w:r w:rsidRPr="00CB675B">
        <w:t>.</w:t>
      </w:r>
    </w:p>
    <w:p w14:paraId="0F415E61" w14:textId="77777777" w:rsidR="00BE7D8A" w:rsidRPr="00CB675B" w:rsidRDefault="00BE7D8A" w:rsidP="00BE7D8A">
      <w:pPr>
        <w:keepLines/>
        <w:jc w:val="both"/>
      </w:pPr>
      <w:bookmarkStart w:id="13" w:name="_Toc11312722"/>
      <w:r w:rsidRPr="00CB675B">
        <w:lastRenderedPageBreak/>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 doklady prokazující základní způsobilost podle </w:t>
      </w:r>
      <w:hyperlink r:id="rId12" w:history="1">
        <w:r w:rsidRPr="00CB675B">
          <w:t>§ 74</w:t>
        </w:r>
      </w:hyperlink>
      <w:r w:rsidRPr="00CB675B">
        <w:t xml:space="preserve"> a profesní způsobilost podle </w:t>
      </w:r>
      <w:hyperlink r:id="rId13" w:history="1">
        <w:r w:rsidRPr="00CB675B">
          <w:t>§ 77 odst. 1</w:t>
        </w:r>
      </w:hyperlink>
      <w:r w:rsidRPr="00CB675B">
        <w:t xml:space="preserve"> nesmí být však starší 3 měsíců ke dni doložení dokladů vybraným dodavatelem. </w:t>
      </w:r>
    </w:p>
    <w:p w14:paraId="59CE6F60" w14:textId="77777777" w:rsidR="00BE7D8A" w:rsidRPr="00CB675B" w:rsidRDefault="00BE7D8A" w:rsidP="00BE7D8A">
      <w:pPr>
        <w:keepLines/>
        <w:jc w:val="both"/>
        <w:rPr>
          <w:b/>
        </w:rPr>
      </w:pPr>
      <w:bookmarkStart w:id="14" w:name="_Hlk21941718"/>
      <w:r w:rsidRPr="00CB675B">
        <w:rPr>
          <w:rFonts w:cs="Arial"/>
          <w:b/>
          <w:bCs/>
          <w:szCs w:val="20"/>
        </w:rPr>
        <w:t>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a ekonomické způsobilosti.</w:t>
      </w:r>
    </w:p>
    <w:p w14:paraId="4B542755" w14:textId="5F95055D" w:rsidR="00BC1419" w:rsidRPr="00CB675B" w:rsidRDefault="00BC1419" w:rsidP="004B2E46">
      <w:pPr>
        <w:pStyle w:val="Nadpis1"/>
        <w:spacing w:before="360" w:after="120"/>
        <w:ind w:left="425" w:hanging="425"/>
        <w:jc w:val="center"/>
        <w:rPr>
          <w:rFonts w:asciiTheme="minorHAnsi" w:hAnsiTheme="minorHAnsi" w:cstheme="minorHAnsi"/>
        </w:rPr>
      </w:pPr>
      <w:bookmarkStart w:id="15" w:name="_Toc48196760"/>
      <w:bookmarkEnd w:id="14"/>
      <w:r w:rsidRPr="00CB675B">
        <w:rPr>
          <w:rFonts w:asciiTheme="minorHAnsi" w:hAnsiTheme="minorHAnsi" w:cstheme="minorHAnsi"/>
        </w:rPr>
        <w:t>Jazyk a forma dokumentů, vysvětlení</w:t>
      </w:r>
      <w:bookmarkEnd w:id="13"/>
      <w:bookmarkEnd w:id="15"/>
    </w:p>
    <w:p w14:paraId="4655A5A1" w14:textId="32B4F2B7" w:rsidR="001703D8" w:rsidRPr="00CB675B" w:rsidRDefault="001703D8" w:rsidP="004B2E46">
      <w:pPr>
        <w:keepNext/>
        <w:keepLines/>
        <w:spacing w:before="240" w:after="120"/>
        <w:jc w:val="both"/>
        <w:rPr>
          <w:b/>
        </w:rPr>
      </w:pPr>
      <w:r w:rsidRPr="00CB675B">
        <w:rPr>
          <w:b/>
        </w:rPr>
        <w:t>Jazyk dokumentů</w:t>
      </w:r>
    </w:p>
    <w:p w14:paraId="491B5225" w14:textId="7AD48ED3" w:rsidR="00A05739" w:rsidRPr="00CB675B" w:rsidRDefault="001703D8" w:rsidP="004B2E46">
      <w:pPr>
        <w:keepNext/>
        <w:keepLines/>
        <w:jc w:val="both"/>
      </w:pPr>
      <w:r w:rsidRPr="00CB675B">
        <w:t>Doklady prokazující</w:t>
      </w:r>
      <w:r w:rsidR="00013C29" w:rsidRPr="00CB675B">
        <w:t xml:space="preserve"> splnění</w:t>
      </w:r>
      <w:r w:rsidRPr="00CB675B">
        <w:t xml:space="preserve"> kvalifikac</w:t>
      </w:r>
      <w:r w:rsidR="00013C29" w:rsidRPr="00CB675B">
        <w:t>e a podmínek Zadavatele</w:t>
      </w:r>
      <w:r w:rsidRPr="00CB675B">
        <w:t xml:space="preserve"> a rovněž doprovodné dokumenty Zadavatel požaduje předložit v českém jazyce, mimo dokumentů a dokladů ve slovenském jazyce, dokladů o vzdělání v latinském jazyce</w:t>
      </w:r>
      <w:r w:rsidR="00550ED0" w:rsidRPr="00CB675B">
        <w:t>,</w:t>
      </w:r>
      <w:r w:rsidRPr="00CB675B">
        <w:t xml:space="preserve"> případně dalších dokumentů, je-li to výslovně Zadavatelem připuštěno, které je Dodavatel oprávněn předložit bez překlad</w:t>
      </w:r>
      <w:r w:rsidR="00A05739" w:rsidRPr="00CB675B">
        <w:t>u</w:t>
      </w:r>
      <w:r w:rsidRPr="00CB675B">
        <w:t xml:space="preserve">. </w:t>
      </w:r>
    </w:p>
    <w:p w14:paraId="560F75A1" w14:textId="026FE062" w:rsidR="004D430F" w:rsidRPr="00CB675B" w:rsidRDefault="001703D8" w:rsidP="004B2E46">
      <w:pPr>
        <w:keepNext/>
        <w:keepLines/>
        <w:jc w:val="both"/>
      </w:pPr>
      <w:r w:rsidRPr="00CB675B">
        <w:t xml:space="preserve">Ostatní dokumenty, pokud jsou předkládány za účelem zařazení do </w:t>
      </w:r>
      <w:r w:rsidR="003F49C8" w:rsidRPr="00CB675B">
        <w:t>S</w:t>
      </w:r>
      <w:r w:rsidRPr="00CB675B">
        <w:t>ystému kvalifikace</w:t>
      </w:r>
      <w:r w:rsidR="00A05739" w:rsidRPr="00CB675B">
        <w:t>,</w:t>
      </w:r>
      <w:r w:rsidRPr="00CB675B">
        <w:t xml:space="preserve"> v cizím jazyce je potřeba předložit s překlady do českého jazyka. Za správnost překladu odpovídá </w:t>
      </w:r>
      <w:r w:rsidR="00A05739" w:rsidRPr="00CB675B">
        <w:t>D</w:t>
      </w:r>
      <w:r w:rsidRPr="00CB675B">
        <w:t xml:space="preserve">odavatel. Získá-li Zadavatel pochybnost o správnosti překladu, může si </w:t>
      </w:r>
      <w:r w:rsidR="00A05739" w:rsidRPr="00CB675B">
        <w:t xml:space="preserve">od Dodavatele na jeho náklady </w:t>
      </w:r>
      <w:r w:rsidRPr="00CB675B">
        <w:t>vyžádat předložení úředně ověřeného překladu dokladu do českého jazyka tlumočníkem zapsaným do seznamu znalců a tlumočníků</w:t>
      </w:r>
      <w:r w:rsidR="00A05739" w:rsidRPr="00CB675B">
        <w:t xml:space="preserve"> ve smyslu zákona č. 36/1967 Sb., o znalcích a tlumočnících, ve znění pozdějších předpisů</w:t>
      </w:r>
      <w:r w:rsidRPr="00CB675B">
        <w:t>.</w:t>
      </w:r>
    </w:p>
    <w:p w14:paraId="1792CE2E" w14:textId="17102D2A" w:rsidR="00B53EC6" w:rsidRPr="00CB675B" w:rsidRDefault="00B53EC6" w:rsidP="003C4105">
      <w:pPr>
        <w:keepNext/>
        <w:keepLines/>
        <w:spacing w:before="240" w:after="120"/>
        <w:jc w:val="both"/>
        <w:rPr>
          <w:b/>
        </w:rPr>
      </w:pPr>
      <w:r w:rsidRPr="00CB675B">
        <w:rPr>
          <w:b/>
        </w:rPr>
        <w:t>Forma dokumentů</w:t>
      </w:r>
    </w:p>
    <w:p w14:paraId="4A5710AF" w14:textId="4F64AFA8" w:rsidR="00B53EC6" w:rsidRPr="00CB675B" w:rsidRDefault="00B53EC6" w:rsidP="004E28C2">
      <w:pPr>
        <w:keepNext/>
        <w:keepLines/>
        <w:jc w:val="both"/>
      </w:pPr>
      <w:r w:rsidRPr="00CB675B">
        <w:t xml:space="preserve">Kvalifikaci dokládá </w:t>
      </w:r>
      <w:r w:rsidR="00175AFA" w:rsidRPr="00CB675B">
        <w:t>D</w:t>
      </w:r>
      <w:r w:rsidRPr="00CB675B">
        <w:t xml:space="preserve">odavatel prostřednictvím </w:t>
      </w:r>
      <w:r w:rsidRPr="00CB675B">
        <w:rPr>
          <w:b/>
        </w:rPr>
        <w:t>písemných elektronických dokumentů v prostých kopiích, není-li</w:t>
      </w:r>
      <w:r w:rsidR="00FC1928" w:rsidRPr="00CB675B">
        <w:rPr>
          <w:b/>
        </w:rPr>
        <w:t xml:space="preserve"> Zadavatelem</w:t>
      </w:r>
      <w:r w:rsidRPr="00CB675B">
        <w:rPr>
          <w:b/>
        </w:rPr>
        <w:t xml:space="preserve"> uvedeno v konkrétním případě jinak</w:t>
      </w:r>
      <w:r w:rsidRPr="00CB675B">
        <w:t xml:space="preserve">. </w:t>
      </w:r>
      <w:r w:rsidR="00550ED0" w:rsidRPr="00CB675B">
        <w:t>V</w:t>
      </w:r>
      <w:r w:rsidRPr="00CB675B">
        <w:t> případě</w:t>
      </w:r>
      <w:r w:rsidR="00550ED0" w:rsidRPr="00CB675B">
        <w:t>,</w:t>
      </w:r>
      <w:r w:rsidRPr="00CB675B">
        <w:t xml:space="preserve"> že </w:t>
      </w:r>
      <w:r w:rsidR="00550ED0" w:rsidRPr="00CB675B">
        <w:t xml:space="preserve">Zadavateli </w:t>
      </w:r>
      <w:r w:rsidRPr="00CB675B">
        <w:t>v rámci posuzování pravdivosti předložených dokladů vyvstanou pochybnosti,</w:t>
      </w:r>
      <w:r w:rsidR="00550ED0" w:rsidRPr="00CB675B">
        <w:t xml:space="preserve"> vyhrazuje si právo</w:t>
      </w:r>
      <w:r w:rsidRPr="00CB675B">
        <w:t xml:space="preserve"> vyžádat si od Dodavatele originály dokumentů, na </w:t>
      </w:r>
      <w:proofErr w:type="gramStart"/>
      <w:r w:rsidRPr="00CB675B">
        <w:t>základě</w:t>
      </w:r>
      <w:proofErr w:type="gramEnd"/>
      <w:r w:rsidRPr="00CB675B">
        <w:t xml:space="preserve"> kterých</w:t>
      </w:r>
      <w:r w:rsidR="00FC1928" w:rsidRPr="00CB675B">
        <w:t xml:space="preserve"> Dodavatel</w:t>
      </w:r>
      <w:r w:rsidRPr="00CB675B">
        <w:t xml:space="preserve"> žádá o zařazení do </w:t>
      </w:r>
      <w:r w:rsidR="003F49C8" w:rsidRPr="00CB675B">
        <w:t>S</w:t>
      </w:r>
      <w:r w:rsidRPr="00CB675B">
        <w:t>ystému kvalifikace.</w:t>
      </w:r>
      <w:r w:rsidR="007620B2" w:rsidRPr="00CB675B">
        <w:t xml:space="preserve"> Zadavatel připouští rovněž prokázání kvalifikace</w:t>
      </w:r>
      <w:r w:rsidR="00FC1928" w:rsidRPr="00CB675B">
        <w:t xml:space="preserve"> či splnění podmínek Zadavatele</w:t>
      </w:r>
      <w:r w:rsidR="007620B2" w:rsidRPr="00CB675B">
        <w:t xml:space="preserve"> </w:t>
      </w:r>
      <w:r w:rsidR="007620B2" w:rsidRPr="00CB675B">
        <w:rPr>
          <w:b/>
        </w:rPr>
        <w:t>odkazem na originál</w:t>
      </w:r>
      <w:r w:rsidR="007620B2" w:rsidRPr="00CB675B">
        <w:t xml:space="preserve"> </w:t>
      </w:r>
      <w:r w:rsidR="007620B2" w:rsidRPr="00CB675B">
        <w:rPr>
          <w:b/>
        </w:rPr>
        <w:t>dokumentu</w:t>
      </w:r>
      <w:r w:rsidR="00BA02EF" w:rsidRPr="00CB675B">
        <w:rPr>
          <w:b/>
        </w:rPr>
        <w:t xml:space="preserve"> v českém nebo slovenském jazyce</w:t>
      </w:r>
      <w:r w:rsidR="007620B2" w:rsidRPr="00CB675B">
        <w:t xml:space="preserve">, ke kterému je umožněn neomezený dálkový přístup (např. výpis z obchodního rejstříku konkrétním odkazem na portál </w:t>
      </w:r>
      <w:hyperlink r:id="rId14" w:history="1">
        <w:r w:rsidR="007620B2" w:rsidRPr="00CB675B">
          <w:rPr>
            <w:rStyle w:val="Hypertextovodkaz"/>
            <w:color w:val="auto"/>
          </w:rPr>
          <w:t>https://or.justice.cz/ias/ui/rejstrik</w:t>
        </w:r>
      </w:hyperlink>
      <w:r w:rsidR="007620B2" w:rsidRPr="00CB675B">
        <w:t>). Takovýto odkaz musí vést přesně na stránku s požadovaným dokumentem a nesmí po Zadavateli požadovat další kroky, jako třeba přihlášení</w:t>
      </w:r>
      <w:r w:rsidR="00FC1928" w:rsidRPr="00CB675B">
        <w:t>, registraci</w:t>
      </w:r>
      <w:r w:rsidR="007620B2" w:rsidRPr="00CB675B">
        <w:t xml:space="preserve"> apod.</w:t>
      </w:r>
    </w:p>
    <w:p w14:paraId="62A17481" w14:textId="5F71FF4C" w:rsidR="00B53EC6" w:rsidRPr="00CB675B" w:rsidRDefault="00B53EC6" w:rsidP="004D430F">
      <w:pPr>
        <w:jc w:val="both"/>
      </w:pPr>
      <w:r w:rsidRPr="00CB675B">
        <w:t xml:space="preserve">Originály či ověřené kopie dokladů v elektronické podobě v souladu s postupem dle </w:t>
      </w:r>
      <w:proofErr w:type="spellStart"/>
      <w:r w:rsidRPr="00CB675B">
        <w:t>ust</w:t>
      </w:r>
      <w:proofErr w:type="spellEnd"/>
      <w:r w:rsidRPr="00CB675B">
        <w:t xml:space="preserve">. § 122 ZZVZ budou také vyžadovány po Dodavatelích, kteří budou vybráni k plnění jednotlivých </w:t>
      </w:r>
      <w:r w:rsidR="00565BA8" w:rsidRPr="00CB675B">
        <w:t xml:space="preserve">veřejných zakázek navazujících na Systém kvalifikace </w:t>
      </w:r>
      <w:r w:rsidRPr="00CB675B">
        <w:t>zahájených Zadavatelem výzvou k</w:t>
      </w:r>
      <w:r w:rsidR="00FC1928" w:rsidRPr="00CB675B">
        <w:t> </w:t>
      </w:r>
      <w:r w:rsidRPr="00CB675B">
        <w:t>podání</w:t>
      </w:r>
      <w:r w:rsidR="00FC1928" w:rsidRPr="00CB675B">
        <w:t xml:space="preserve"> předběžných nabídek/</w:t>
      </w:r>
      <w:r w:rsidRPr="00CB675B">
        <w:t>nabídek.</w:t>
      </w:r>
    </w:p>
    <w:p w14:paraId="1B823876" w14:textId="238CE8B9" w:rsidR="00E5795C" w:rsidRPr="00CB675B" w:rsidRDefault="00E5795C" w:rsidP="004D430F">
      <w:pPr>
        <w:jc w:val="both"/>
      </w:pPr>
      <w:r w:rsidRPr="00CB675B">
        <w:t>Pokud Zadavatel vyžaduje předložení dokladu a Dodavatel není z důvodů, které mu nelze přičítat, schopen předložit požadovaný doklad, je oprávněn předložit jiný rovnocenný doklad. Pokud Zadavatel vyžaduje předložení dokladu podle právního řádu České republiky, může dodavatel předložit obdobný doklad podle právního řádu státu, ve kterém se tento doklad vydává.</w:t>
      </w:r>
      <w:r w:rsidR="006240F3" w:rsidRPr="00CB675B">
        <w:t xml:space="preserve"> Pokud se podle příslušného </w:t>
      </w:r>
      <w:r w:rsidR="006240F3" w:rsidRPr="00CB675B">
        <w:lastRenderedPageBreak/>
        <w:t xml:space="preserve">právního řádu požadovaný doklad nevydává, může být nahrazen čestným prohlášením, v němž </w:t>
      </w:r>
      <w:r w:rsidR="007C0F92" w:rsidRPr="00CB675B">
        <w:t>D</w:t>
      </w:r>
      <w:r w:rsidR="006240F3" w:rsidRPr="00CB675B">
        <w:t>odavatel uvede, že se dle tohoto právního řádu příslušný doklad nevydává a že splňuje požadavky, které jinak požadovaný doklad osvědčuje.</w:t>
      </w:r>
    </w:p>
    <w:p w14:paraId="61A9948A" w14:textId="0035983D" w:rsidR="00707656" w:rsidRPr="00CB675B" w:rsidRDefault="00F87264" w:rsidP="003C4105">
      <w:pPr>
        <w:keepNext/>
        <w:keepLines/>
        <w:spacing w:before="240" w:after="120"/>
        <w:jc w:val="both"/>
        <w:rPr>
          <w:b/>
        </w:rPr>
      </w:pPr>
      <w:bookmarkStart w:id="16" w:name="_Hlk6908323"/>
      <w:r w:rsidRPr="00CB675B">
        <w:rPr>
          <w:b/>
        </w:rPr>
        <w:t>Žádost Dodavatele o vysvětlení</w:t>
      </w:r>
    </w:p>
    <w:p w14:paraId="231DFF14" w14:textId="6288B962" w:rsidR="00F87264" w:rsidRPr="00CB675B" w:rsidRDefault="00F87264" w:rsidP="004B2E46">
      <w:pPr>
        <w:keepLines/>
        <w:spacing w:before="120" w:after="120"/>
        <w:jc w:val="both"/>
      </w:pPr>
      <w:r w:rsidRPr="00CB675B">
        <w:t xml:space="preserve">Zadavatel umožňuje Dodavatelům </w:t>
      </w:r>
      <w:r w:rsidRPr="00CB675B">
        <w:rPr>
          <w:b/>
        </w:rPr>
        <w:t>zažádat o vysvětlení</w:t>
      </w:r>
      <w:r w:rsidRPr="00CB675B">
        <w:t xml:space="preserve"> případných nejasností v Obecné či Zvláštní </w:t>
      </w:r>
      <w:r w:rsidRPr="00CB675B">
        <w:rPr>
          <w:b/>
        </w:rPr>
        <w:t>části prostřednictvím e-mailové adresy</w:t>
      </w:r>
      <w:r w:rsidRPr="00CB675B">
        <w:t xml:space="preserve">: </w:t>
      </w:r>
      <w:hyperlink r:id="rId15" w:history="1">
        <w:r w:rsidR="00BC53DD" w:rsidRPr="00CB675B">
          <w:rPr>
            <w:rStyle w:val="Hypertextovodkaz"/>
            <w:color w:val="auto"/>
          </w:rPr>
          <w:t>ezak@eon.cz</w:t>
        </w:r>
      </w:hyperlink>
      <w:r w:rsidR="000C2CF0" w:rsidRPr="00CB675B">
        <w:t>, do předmětu emailu</w:t>
      </w:r>
      <w:r w:rsidR="0037529F" w:rsidRPr="00CB675B">
        <w:t xml:space="preserve"> je potřeba</w:t>
      </w:r>
      <w:r w:rsidR="000C2CF0" w:rsidRPr="00CB675B">
        <w:t xml:space="preserve"> uvést Systém kvalifikace</w:t>
      </w:r>
      <w:r w:rsidR="0037529F" w:rsidRPr="00CB675B">
        <w:t xml:space="preserve"> a specifikovat kategorii, ke které se dotaz váže</w:t>
      </w:r>
      <w:r w:rsidRPr="00CB675B">
        <w:t xml:space="preserve">. Zadavatel se zavazuje odpovědět na žádost podanou dle předchozí věty do 10 pracovních dní prostřednictvím svého </w:t>
      </w:r>
      <w:r w:rsidR="00C24AC0" w:rsidRPr="00CB675B">
        <w:t>elektronického nástroje E-ZAK</w:t>
      </w:r>
      <w:r w:rsidRPr="00CB675B">
        <w:t>, kde uveřejní text dotazu a odpověď na něj blíže neurčenému okruhu Dodavatelů. Zadavatel může poskytnou</w:t>
      </w:r>
      <w:r w:rsidR="00B3573B" w:rsidRPr="00CB675B">
        <w:t>t</w:t>
      </w:r>
      <w:r w:rsidRPr="00CB675B">
        <w:t xml:space="preserve"> dodatečné vysvětlení Obecné či Zvláštní části také sám z vlastní iniciativy obdobným způsobem</w:t>
      </w:r>
      <w:bookmarkEnd w:id="16"/>
      <w:r w:rsidRPr="00CB675B">
        <w:t>.</w:t>
      </w:r>
    </w:p>
    <w:p w14:paraId="76CBC5A1" w14:textId="2C72F484" w:rsidR="003A6036" w:rsidRPr="00CB675B" w:rsidRDefault="003A6036" w:rsidP="004B2E46">
      <w:pPr>
        <w:pStyle w:val="Nadpis1"/>
        <w:spacing w:before="360" w:after="120"/>
        <w:ind w:left="425" w:hanging="425"/>
        <w:jc w:val="center"/>
        <w:rPr>
          <w:rFonts w:asciiTheme="minorHAnsi" w:hAnsiTheme="minorHAnsi" w:cstheme="minorHAnsi"/>
        </w:rPr>
      </w:pPr>
      <w:bookmarkStart w:id="17" w:name="_Ref6909029"/>
      <w:bookmarkStart w:id="18" w:name="_Toc11312723"/>
      <w:bookmarkStart w:id="19" w:name="_Toc48196761"/>
      <w:r w:rsidRPr="00CB675B">
        <w:rPr>
          <w:rFonts w:asciiTheme="minorHAnsi" w:hAnsiTheme="minorHAnsi" w:cstheme="minorHAnsi"/>
        </w:rPr>
        <w:t>Jiné osoby</w:t>
      </w:r>
      <w:bookmarkEnd w:id="17"/>
      <w:bookmarkEnd w:id="18"/>
      <w:bookmarkEnd w:id="19"/>
    </w:p>
    <w:p w14:paraId="33F1A281" w14:textId="77777777" w:rsidR="002B623D" w:rsidRPr="00CB675B" w:rsidRDefault="002B623D" w:rsidP="002B623D">
      <w:pPr>
        <w:keepNext/>
        <w:keepLines/>
        <w:spacing w:before="240" w:after="120"/>
        <w:jc w:val="both"/>
        <w:rPr>
          <w:b/>
        </w:rPr>
      </w:pPr>
      <w:r w:rsidRPr="00CB675B">
        <w:rPr>
          <w:b/>
        </w:rPr>
        <w:t>Prokazování kvalifikace prostřednictvím jiné osoby dle § 83 ZZVZ</w:t>
      </w:r>
    </w:p>
    <w:p w14:paraId="57F3F54B" w14:textId="77777777" w:rsidR="002B623D" w:rsidRPr="00CB675B" w:rsidRDefault="002B623D" w:rsidP="002B623D">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4516348F" w14:textId="77777777" w:rsidR="002B623D" w:rsidRPr="00CB675B" w:rsidRDefault="002B623D" w:rsidP="00327720">
      <w:pPr>
        <w:pStyle w:val="Odstavecseseznamem"/>
        <w:numPr>
          <w:ilvl w:val="0"/>
          <w:numId w:val="11"/>
        </w:numPr>
        <w:jc w:val="both"/>
      </w:pPr>
      <w:r w:rsidRPr="00CB675B">
        <w:t>doklady prokazující splnění profesní způsobilosti (výpis z obchodního rejstříku nebo jiné obdobné evidence, pokud jiný právní předpis zápis do takové evidence vyžaduje) pro tuto jinou osobu,</w:t>
      </w:r>
    </w:p>
    <w:p w14:paraId="7FEB2484" w14:textId="77777777" w:rsidR="002B623D" w:rsidRPr="00CB675B" w:rsidRDefault="002B623D" w:rsidP="00327720">
      <w:pPr>
        <w:pStyle w:val="Odstavecseseznamem"/>
        <w:numPr>
          <w:ilvl w:val="0"/>
          <w:numId w:val="11"/>
        </w:numPr>
        <w:jc w:val="both"/>
      </w:pPr>
      <w:r w:rsidRPr="00CB675B">
        <w:t>doklady prokazující splnění chybějící části kvalifikace prostřednictvím jiné osoby,</w:t>
      </w:r>
    </w:p>
    <w:p w14:paraId="7AE4E299" w14:textId="77777777" w:rsidR="002B623D" w:rsidRPr="00CB675B" w:rsidRDefault="002B623D" w:rsidP="00327720">
      <w:pPr>
        <w:pStyle w:val="Odstavecseseznamem"/>
        <w:numPr>
          <w:ilvl w:val="0"/>
          <w:numId w:val="11"/>
        </w:numPr>
        <w:jc w:val="both"/>
      </w:pPr>
      <w:r w:rsidRPr="00CB675B">
        <w:t>doklady o splnění základní způsobilosti podle § 74 ZZVZ jinou osobou a</w:t>
      </w:r>
    </w:p>
    <w:p w14:paraId="39D5F128" w14:textId="77777777" w:rsidR="002B623D" w:rsidRPr="00CB675B" w:rsidRDefault="002B623D" w:rsidP="00327720">
      <w:pPr>
        <w:pStyle w:val="Odstavecseseznamem"/>
        <w:numPr>
          <w:ilvl w:val="0"/>
          <w:numId w:val="11"/>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F9162D2" w14:textId="77777777" w:rsidR="002B623D" w:rsidRPr="00CB675B" w:rsidRDefault="002B623D" w:rsidP="002B623D">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67890394" w14:textId="77777777" w:rsidR="002B623D" w:rsidRPr="00CB675B" w:rsidRDefault="002B623D" w:rsidP="002B623D">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0E5B372F" w14:textId="77777777" w:rsidR="002B623D" w:rsidRPr="00CB675B" w:rsidRDefault="002B623D" w:rsidP="002B623D">
      <w:pPr>
        <w:pStyle w:val="Stylodstavecslovan"/>
        <w:spacing w:line="276" w:lineRule="auto"/>
        <w:ind w:left="0" w:firstLine="0"/>
        <w:rPr>
          <w:rFonts w:asciiTheme="minorHAnsi" w:hAnsiTheme="minorHAnsi" w:cstheme="minorHAnsi"/>
        </w:rPr>
      </w:pPr>
      <w:r w:rsidRPr="00CB675B">
        <w:rPr>
          <w:rFonts w:asciiTheme="minorHAnsi" w:hAnsiTheme="minorHAnsi"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6104264E" w14:textId="4A1D887F" w:rsidR="003A40C9" w:rsidRPr="00CB675B" w:rsidRDefault="003A40C9" w:rsidP="003A40C9">
      <w:pPr>
        <w:pStyle w:val="Stylodstavecslovan"/>
        <w:spacing w:line="276" w:lineRule="auto"/>
        <w:ind w:left="0" w:firstLine="0"/>
        <w:rPr>
          <w:rFonts w:asciiTheme="minorHAnsi" w:hAnsiTheme="minorHAnsi" w:cstheme="minorBidi"/>
        </w:rPr>
      </w:pPr>
    </w:p>
    <w:p w14:paraId="3EEE5DDB" w14:textId="77777777" w:rsidR="004644CA" w:rsidRPr="00CB675B" w:rsidRDefault="004644CA" w:rsidP="003A6036">
      <w:pPr>
        <w:jc w:val="both"/>
      </w:pPr>
    </w:p>
    <w:p w14:paraId="7BDBA952" w14:textId="785BDA1F" w:rsidR="00AD189D" w:rsidRPr="00CB675B" w:rsidRDefault="00AD189D" w:rsidP="00D86C3F">
      <w:pPr>
        <w:pStyle w:val="Nadpis1"/>
        <w:spacing w:before="360" w:after="120"/>
        <w:ind w:left="425" w:hanging="425"/>
        <w:jc w:val="center"/>
        <w:rPr>
          <w:rFonts w:asciiTheme="minorHAnsi" w:hAnsiTheme="minorHAnsi" w:cstheme="minorHAnsi"/>
        </w:rPr>
      </w:pPr>
      <w:bookmarkStart w:id="20" w:name="_Ref6917487"/>
      <w:bookmarkStart w:id="21" w:name="_Ref6917624"/>
      <w:bookmarkStart w:id="22" w:name="_Toc11312724"/>
      <w:bookmarkStart w:id="23" w:name="_Toc48196762"/>
      <w:bookmarkStart w:id="24" w:name="_Hlk47506187"/>
      <w:r w:rsidRPr="00CB675B">
        <w:rPr>
          <w:rFonts w:asciiTheme="minorHAnsi" w:hAnsiTheme="minorHAnsi" w:cstheme="minorHAnsi"/>
        </w:rPr>
        <w:lastRenderedPageBreak/>
        <w:t xml:space="preserve">Rozhodnutí </w:t>
      </w:r>
      <w:r w:rsidR="004D430F" w:rsidRPr="00CB675B">
        <w:rPr>
          <w:rFonts w:asciiTheme="minorHAnsi" w:hAnsiTheme="minorHAnsi" w:cstheme="minorHAnsi"/>
        </w:rPr>
        <w:t>Z</w:t>
      </w:r>
      <w:r w:rsidRPr="00CB675B">
        <w:rPr>
          <w:rFonts w:asciiTheme="minorHAnsi" w:hAnsiTheme="minorHAnsi" w:cstheme="minorHAnsi"/>
        </w:rPr>
        <w:t>adavatele o žádosti</w:t>
      </w:r>
      <w:bookmarkEnd w:id="20"/>
      <w:bookmarkEnd w:id="21"/>
      <w:bookmarkEnd w:id="22"/>
      <w:bookmarkEnd w:id="23"/>
    </w:p>
    <w:bookmarkEnd w:id="24"/>
    <w:p w14:paraId="67A6CDC9" w14:textId="52B5EFFC" w:rsidR="001703D8" w:rsidRPr="00CB675B" w:rsidRDefault="001703D8" w:rsidP="00D86C3F">
      <w:pPr>
        <w:keepNext/>
        <w:keepLines/>
        <w:spacing w:before="240" w:after="120"/>
        <w:jc w:val="both"/>
        <w:rPr>
          <w:b/>
        </w:rPr>
      </w:pPr>
      <w:r w:rsidRPr="00CB675B">
        <w:rPr>
          <w:b/>
        </w:rPr>
        <w:t>Lhůta pro rozhodnutí</w:t>
      </w:r>
    </w:p>
    <w:p w14:paraId="74A1EBD4" w14:textId="4EAF2376" w:rsidR="00725725" w:rsidRPr="00CB675B" w:rsidRDefault="004D430F" w:rsidP="00D86C3F">
      <w:pPr>
        <w:keepNext/>
        <w:keepLines/>
        <w:jc w:val="both"/>
      </w:pPr>
      <w:r w:rsidRPr="00CB675B">
        <w:t xml:space="preserve">Zadavatel rozhodne o žádosti </w:t>
      </w:r>
      <w:r w:rsidR="00FA3964" w:rsidRPr="00CB675B">
        <w:t>D</w:t>
      </w:r>
      <w:r w:rsidRPr="00CB675B">
        <w:t xml:space="preserve">odavatele o zařazení do </w:t>
      </w:r>
      <w:r w:rsidR="003F49C8" w:rsidRPr="00CB675B">
        <w:t>S</w:t>
      </w:r>
      <w:r w:rsidRPr="00CB675B">
        <w:t xml:space="preserve">ystému kvalifikace do 4 měsíců od jejího </w:t>
      </w:r>
      <w:r w:rsidR="00CE749A" w:rsidRPr="00CB675B">
        <w:rPr>
          <w:b/>
        </w:rPr>
        <w:t>úplného</w:t>
      </w:r>
      <w:r w:rsidR="00CE749A" w:rsidRPr="00CB675B">
        <w:t xml:space="preserve"> </w:t>
      </w:r>
      <w:r w:rsidRPr="00CB675B">
        <w:t>podání. Tato lhůta může být do 2 měsíců od podání žádosti prodloužena s odůvodněním a</w:t>
      </w:r>
      <w:r w:rsidR="00DF2547" w:rsidRPr="00CB675B">
        <w:t> </w:t>
      </w:r>
      <w:r w:rsidRPr="00CB675B">
        <w:t>s</w:t>
      </w:r>
      <w:r w:rsidR="00DF2547" w:rsidRPr="00CB675B">
        <w:t> </w:t>
      </w:r>
      <w:r w:rsidRPr="00CB675B">
        <w:t xml:space="preserve">uvedením informace o datu rozhodnutí. </w:t>
      </w:r>
      <w:r w:rsidR="007C0F92" w:rsidRPr="00CB675B">
        <w:t xml:space="preserve">Žádosti Dodavatelů o zařazení do </w:t>
      </w:r>
      <w:r w:rsidR="003F49C8" w:rsidRPr="00CB675B">
        <w:t>S</w:t>
      </w:r>
      <w:r w:rsidR="007C0F92" w:rsidRPr="00CB675B">
        <w:t>ystému kvalifikace budou vyřízeny nejpozději do 6 měsíců od jejich úplného podání v souladu s podmínkami Obecné a Zvláštní části.</w:t>
      </w:r>
    </w:p>
    <w:p w14:paraId="786F3778" w14:textId="67A3BB9F" w:rsidR="007C0F92" w:rsidRPr="00CB675B" w:rsidRDefault="007C0F92" w:rsidP="00D86C3F">
      <w:pPr>
        <w:keepLines/>
        <w:jc w:val="both"/>
      </w:pPr>
      <w:r w:rsidRPr="00CB675B">
        <w:t xml:space="preserve">Žádosti budou Zadavatelem posuzovány v závislosti na volných kapacitách Zadavatele, ale vždy v souladu s lhůtami dle předchozího odstavce. Pořadí vyřizovaných žádostí je určeno zejména kompletností předmětné žádosti o zařazení do </w:t>
      </w:r>
      <w:r w:rsidR="003F49C8" w:rsidRPr="00CB675B">
        <w:t>S</w:t>
      </w:r>
      <w:r w:rsidRPr="00CB675B">
        <w:t>ystému kvalifikace (</w:t>
      </w:r>
      <w:r w:rsidR="005C5A58" w:rsidRPr="00CB675B">
        <w:t>žádosti</w:t>
      </w:r>
      <w:r w:rsidRPr="00CB675B">
        <w:t xml:space="preserve"> obsahující veškeré požadavky Zadavatele, které není třeba doplňovat budou posuzovány přednostně a zpravidla v kratších časech) a dále dle pořadí doručení žádostí Zadavateli.</w:t>
      </w:r>
    </w:p>
    <w:p w14:paraId="1243ACAD" w14:textId="19DB7000" w:rsidR="001703D8" w:rsidRPr="00CB675B" w:rsidRDefault="001703D8" w:rsidP="003C4105">
      <w:pPr>
        <w:keepNext/>
        <w:keepLines/>
        <w:spacing w:before="240" w:after="120"/>
        <w:jc w:val="both"/>
        <w:rPr>
          <w:b/>
        </w:rPr>
      </w:pPr>
      <w:r w:rsidRPr="00CB675B">
        <w:rPr>
          <w:b/>
        </w:rPr>
        <w:t>Počátek běhu lhůt</w:t>
      </w:r>
    </w:p>
    <w:p w14:paraId="07737676" w14:textId="00FC9D95" w:rsidR="004D430F" w:rsidRPr="00CB675B" w:rsidRDefault="004D430F" w:rsidP="007A1211">
      <w:pPr>
        <w:keepNext/>
        <w:keepLines/>
        <w:jc w:val="both"/>
      </w:pPr>
      <w:r w:rsidRPr="00CB675B">
        <w:t xml:space="preserve">Lhůta dle předchozího odstavce počíná běžet dnem, kdy je žádost o zařazení do </w:t>
      </w:r>
      <w:r w:rsidR="003F49C8" w:rsidRPr="00CB675B">
        <w:t>S</w:t>
      </w:r>
      <w:r w:rsidRPr="00CB675B">
        <w:t>ystému kvalifikace doručen</w:t>
      </w:r>
      <w:r w:rsidR="00FA3964" w:rsidRPr="00CB675B">
        <w:t>a</w:t>
      </w:r>
      <w:r w:rsidRPr="00CB675B">
        <w:t xml:space="preserve"> Zadavateli prostřednictvím </w:t>
      </w:r>
      <w:r w:rsidR="00C24AC0" w:rsidRPr="00CB675B">
        <w:t>elektronického nástroje E-ZAK</w:t>
      </w:r>
      <w:r w:rsidRPr="00CB675B">
        <w:t xml:space="preserve">. Zadavatel upozorňuje, že pokud Dodavatel k podání žádosti o zařazení do </w:t>
      </w:r>
      <w:r w:rsidR="003F49C8" w:rsidRPr="00CB675B">
        <w:t>S</w:t>
      </w:r>
      <w:r w:rsidRPr="00CB675B">
        <w:t xml:space="preserve">ystému kvalifikace nevyužije výše uvedený </w:t>
      </w:r>
      <w:r w:rsidR="00C24AC0" w:rsidRPr="00CB675B">
        <w:t>elektronický nástroj E-ZAK</w:t>
      </w:r>
      <w:r w:rsidRPr="00CB675B">
        <w:t xml:space="preserve">, Zadavatel </w:t>
      </w:r>
      <w:r w:rsidR="00CE24E2" w:rsidRPr="00CB675B">
        <w:t>nebude</w:t>
      </w:r>
      <w:r w:rsidR="00AB35F0" w:rsidRPr="00CB675B">
        <w:t xml:space="preserve"> </w:t>
      </w:r>
      <w:r w:rsidRPr="00CB675B">
        <w:t xml:space="preserve">jeho žádost posuzovat a </w:t>
      </w:r>
      <w:r w:rsidR="00A431F2" w:rsidRPr="00CB675B">
        <w:t xml:space="preserve">ani </w:t>
      </w:r>
      <w:r w:rsidRPr="00CB675B">
        <w:t>o ní rozhodovat.</w:t>
      </w:r>
    </w:p>
    <w:p w14:paraId="3991ED40" w14:textId="78037EFC" w:rsidR="00207F95" w:rsidRPr="00CB675B" w:rsidRDefault="00207F95" w:rsidP="004D430F">
      <w:pPr>
        <w:jc w:val="both"/>
      </w:pPr>
      <w:r w:rsidRPr="00CB675B">
        <w:t>Zadavatel dále upozorňuje, že lhůta pro rozhodnutí</w:t>
      </w:r>
      <w:r w:rsidR="00CE5804" w:rsidRPr="00CB675B">
        <w:t xml:space="preserve"> o</w:t>
      </w:r>
      <w:r w:rsidRPr="00CB675B">
        <w:t xml:space="preserve"> zařazení do </w:t>
      </w:r>
      <w:r w:rsidR="003F49C8" w:rsidRPr="00CB675B">
        <w:t>S</w:t>
      </w:r>
      <w:r w:rsidRPr="00CB675B">
        <w:t xml:space="preserve">ystému kvalifikace nezačne běžet, dokud Zadavatel neobdrží od Dodavatele bezvadnou žádost o zařazení do </w:t>
      </w:r>
      <w:r w:rsidR="003F49C8" w:rsidRPr="00CB675B">
        <w:t>S</w:t>
      </w:r>
      <w:r w:rsidRPr="00CB675B">
        <w:t>ystému kvalifikace, tedy žádost, která bude obsahovat veškeré dokumenty požadované Zadavatelem dle</w:t>
      </w:r>
      <w:r w:rsidR="00FA3964" w:rsidRPr="00CB675B">
        <w:t xml:space="preserve"> Obecné a</w:t>
      </w:r>
      <w:r w:rsidRPr="00CB675B">
        <w:t xml:space="preserve"> Zvláštní části.</w:t>
      </w:r>
    </w:p>
    <w:p w14:paraId="315BEF0C" w14:textId="77777777" w:rsidR="00802BBC" w:rsidRPr="00CB675B" w:rsidRDefault="00802BBC" w:rsidP="00802BBC">
      <w:pPr>
        <w:keepNext/>
        <w:keepLines/>
        <w:spacing w:before="240" w:after="120"/>
        <w:jc w:val="both"/>
        <w:rPr>
          <w:rFonts w:cstheme="minorHAnsi"/>
          <w:b/>
        </w:rPr>
      </w:pPr>
      <w:bookmarkStart w:id="25" w:name="_Hlk33902927"/>
      <w:r w:rsidRPr="00CB675B">
        <w:rPr>
          <w:rFonts w:cstheme="minorHAnsi"/>
          <w:b/>
        </w:rPr>
        <w:t>Zamítnutí žádosti a vyřazení ze Systému kvalifikace</w:t>
      </w:r>
    </w:p>
    <w:p w14:paraId="2EEE6485" w14:textId="77777777" w:rsidR="00802BBC" w:rsidRPr="00CB675B" w:rsidRDefault="00802BBC" w:rsidP="00802BBC">
      <w:pPr>
        <w:keepNext/>
        <w:keepLines/>
        <w:jc w:val="both"/>
        <w:rPr>
          <w:rFonts w:cstheme="minorHAnsi"/>
        </w:rPr>
      </w:pPr>
      <w:bookmarkStart w:id="26" w:name="_Hlk41655228"/>
      <w:r w:rsidRPr="00CB675B">
        <w:rPr>
          <w:rFonts w:cstheme="minorHAnsi"/>
        </w:rPr>
        <w:t>Zadavatel zamítne žádost o zařazení do Systému kvalifikace Dodavatele, který:</w:t>
      </w:r>
    </w:p>
    <w:p w14:paraId="0A931A66"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nesplňuje požadavky Zadavatele uvedené v Obecné nebo Zvláštní části pro konkrétní kategorie Systému kvalifikace;</w:t>
      </w:r>
    </w:p>
    <w:p w14:paraId="48686F3E"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předložil neúplnou žádost o zařazení do Systému kvalifikace a ta nebyla doplněna ani v dodatečné lhůtě stanovené Zadavatelem;</w:t>
      </w:r>
    </w:p>
    <w:p w14:paraId="698077D9"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poskytne nepravdivé či zavádějící informace v rámci své žádosti o zařazení do Systému kvalifikace;</w:t>
      </w:r>
    </w:p>
    <w:p w14:paraId="0082AB95"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projeví vůli spočívající ve stáhnutí své žádosti;</w:t>
      </w:r>
    </w:p>
    <w:p w14:paraId="2FFD2E40"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p>
    <w:p w14:paraId="1EE40CCB"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2DCB87EC"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podá žádost o zařazení do Systému kvalifikace do nesprávné kategorie Systému kvalifikace</w:t>
      </w:r>
    </w:p>
    <w:bookmarkEnd w:id="26"/>
    <w:p w14:paraId="68772253" w14:textId="77777777" w:rsidR="002C5ED5" w:rsidRPr="00CB675B" w:rsidRDefault="002C5ED5" w:rsidP="00BE7D8A">
      <w:pPr>
        <w:spacing w:after="0" w:line="240" w:lineRule="auto"/>
        <w:jc w:val="both"/>
      </w:pPr>
    </w:p>
    <w:bookmarkEnd w:id="25"/>
    <w:p w14:paraId="4AFAE3D6" w14:textId="78A557F6" w:rsidR="007D1529" w:rsidRPr="00CB675B" w:rsidRDefault="004D430F" w:rsidP="000E36E6">
      <w:pPr>
        <w:spacing w:before="120" w:after="120"/>
        <w:jc w:val="both"/>
      </w:pPr>
      <w:r w:rsidRPr="00CB675B">
        <w:lastRenderedPageBreak/>
        <w:t xml:space="preserve">O zamítnutí žádosti </w:t>
      </w:r>
      <w:r w:rsidR="004362AF" w:rsidRPr="00CB675B">
        <w:t>D</w:t>
      </w:r>
      <w:r w:rsidRPr="00CB675B">
        <w:t xml:space="preserve">odavatele o zařazení do </w:t>
      </w:r>
      <w:r w:rsidR="003F49C8" w:rsidRPr="00CB675B">
        <w:t>S</w:t>
      </w:r>
      <w:r w:rsidRPr="00CB675B">
        <w:t xml:space="preserve">ystému kvalifikace </w:t>
      </w:r>
      <w:r w:rsidR="004362AF" w:rsidRPr="00CB675B">
        <w:t>Z</w:t>
      </w:r>
      <w:r w:rsidRPr="00CB675B">
        <w:t xml:space="preserve">adavatel informuje </w:t>
      </w:r>
      <w:r w:rsidR="004362AF" w:rsidRPr="00CB675B">
        <w:t>D</w:t>
      </w:r>
      <w:r w:rsidRPr="00CB675B">
        <w:t xml:space="preserve">odavatele </w:t>
      </w:r>
      <w:r w:rsidR="006D3CFD" w:rsidRPr="00CB675B">
        <w:t xml:space="preserve">                  </w:t>
      </w:r>
      <w:r w:rsidRPr="00CB675B">
        <w:t xml:space="preserve">do 15 dnů od rozhodnutí o žádosti s odůvodněním, které mu bude doručeno prostřednictvím kontaktní osoby Dodavatele specifikované v rámci jeho žádosti o zařazení do </w:t>
      </w:r>
      <w:r w:rsidR="003F49C8" w:rsidRPr="00CB675B">
        <w:t>Sy</w:t>
      </w:r>
      <w:r w:rsidRPr="00CB675B">
        <w:t xml:space="preserve">stému kvalifikace. </w:t>
      </w:r>
    </w:p>
    <w:p w14:paraId="1DDEE671" w14:textId="77251B68" w:rsidR="004D430F" w:rsidRPr="00CB675B" w:rsidRDefault="007A1211" w:rsidP="000E36E6">
      <w:pPr>
        <w:spacing w:before="120" w:after="120"/>
        <w:jc w:val="both"/>
      </w:pPr>
      <w:r w:rsidRPr="00CB675B">
        <w:t xml:space="preserve">Pokud se Zadavatel dozví, že Dodavatel přestane splňovat </w:t>
      </w:r>
      <w:bookmarkStart w:id="27" w:name="_Hlk5633955"/>
      <w:r w:rsidRPr="00CB675B">
        <w:t>požadavky Zadavatele uvedené v</w:t>
      </w:r>
      <w:r w:rsidR="00013934" w:rsidRPr="00CB675B">
        <w:t> Obecné nebo</w:t>
      </w:r>
      <w:r w:rsidRPr="00CB675B">
        <w:t xml:space="preserve"> Zvláštní části pro konkrétní kategorie</w:t>
      </w:r>
      <w:bookmarkEnd w:id="27"/>
      <w:r w:rsidR="00013934" w:rsidRPr="00CB675B">
        <w:t xml:space="preserve">, popřípadě se Zadavatel dozví o naplnění </w:t>
      </w:r>
      <w:r w:rsidR="007530D6" w:rsidRPr="00CB675B">
        <w:t>některého z </w:t>
      </w:r>
      <w:r w:rsidR="00013934" w:rsidRPr="00CB675B">
        <w:t>důvodů</w:t>
      </w:r>
      <w:r w:rsidR="007530D6" w:rsidRPr="00CB675B">
        <w:t xml:space="preserve"> pro zamítnutí žádosti</w:t>
      </w:r>
      <w:r w:rsidR="00013934" w:rsidRPr="00CB675B">
        <w:t xml:space="preserve"> dle písm. a) – e) výše,</w:t>
      </w:r>
      <w:r w:rsidRPr="00CB675B">
        <w:t xml:space="preserve"> rozhodne Zadavatel o vyřazení Dodavatele ze </w:t>
      </w:r>
      <w:r w:rsidR="003F49C8" w:rsidRPr="00CB675B">
        <w:t>S</w:t>
      </w:r>
      <w:r w:rsidRPr="00CB675B">
        <w:t>ystému kvalifikace. Dodavatel může být</w:t>
      </w:r>
      <w:r w:rsidR="00FA3964" w:rsidRPr="00CB675B">
        <w:t xml:space="preserve"> a bude</w:t>
      </w:r>
      <w:r w:rsidRPr="00CB675B">
        <w:t xml:space="preserve"> ze </w:t>
      </w:r>
      <w:r w:rsidR="003F49C8" w:rsidRPr="00CB675B">
        <w:t>S</w:t>
      </w:r>
      <w:r w:rsidRPr="00CB675B">
        <w:t>ystému kvalifikace vyřazen pouze tehdy, pokud je mu odůvodnění vyřazení písemně oznámeno nejméně 15 dnů přede dnem vyřazení</w:t>
      </w:r>
      <w:r w:rsidR="004D430F" w:rsidRPr="00CB675B">
        <w:t>.</w:t>
      </w:r>
    </w:p>
    <w:p w14:paraId="5B0E24A2" w14:textId="7A2C6430" w:rsidR="00EF629C" w:rsidRPr="00CB675B" w:rsidRDefault="00EF629C" w:rsidP="000E36E6">
      <w:pPr>
        <w:spacing w:before="120" w:after="120"/>
        <w:jc w:val="both"/>
      </w:pPr>
      <w:r w:rsidRPr="00CB675B">
        <w:t xml:space="preserve">V případě rozhodnutí o zamítnutí žádosti o zařazení do </w:t>
      </w:r>
      <w:r w:rsidR="003F49C8" w:rsidRPr="00CB675B">
        <w:t>S</w:t>
      </w:r>
      <w:r w:rsidRPr="00CB675B">
        <w:t xml:space="preserve">ystému kvalifikace či vyřazení ze </w:t>
      </w:r>
      <w:r w:rsidR="003F49C8" w:rsidRPr="00CB675B">
        <w:t>S</w:t>
      </w:r>
      <w:r w:rsidRPr="00CB675B">
        <w:t xml:space="preserve">ystému kvalifikace je Dodavatel oprávněn podat novou žádost o zařazení do příslušné kategorie </w:t>
      </w:r>
      <w:r w:rsidR="003F49C8" w:rsidRPr="00CB675B">
        <w:t>S</w:t>
      </w:r>
      <w:r w:rsidRPr="00CB675B">
        <w:t>ystému kvalifikace ihned po přijetí rozhodnutí Zadavatele v dané věci s tím, že lhůty pro posouzení předmětné žádost</w:t>
      </w:r>
      <w:r w:rsidR="007530D6" w:rsidRPr="00CB675B">
        <w:t>i</w:t>
      </w:r>
      <w:r w:rsidRPr="00CB675B">
        <w:t xml:space="preserve"> platí a běží nanovo v souladu s Obecnou částí a ZZVZ.</w:t>
      </w:r>
    </w:p>
    <w:p w14:paraId="4AD7B6CB" w14:textId="375939FB" w:rsidR="00C76E0B" w:rsidRPr="00CB675B" w:rsidRDefault="00C76E0B" w:rsidP="001803BA">
      <w:pPr>
        <w:keepNext/>
        <w:keepLines/>
        <w:spacing w:before="240" w:after="120"/>
        <w:jc w:val="both"/>
        <w:rPr>
          <w:b/>
          <w:bCs/>
        </w:rPr>
      </w:pPr>
      <w:bookmarkStart w:id="28" w:name="_Toc522132869"/>
      <w:r w:rsidRPr="00CB675B">
        <w:rPr>
          <w:b/>
          <w:bCs/>
        </w:rPr>
        <w:t xml:space="preserve">Náklady Dodavatelů spojené se </w:t>
      </w:r>
      <w:r w:rsidR="003F49C8" w:rsidRPr="00CB675B">
        <w:rPr>
          <w:b/>
          <w:bCs/>
        </w:rPr>
        <w:t>S</w:t>
      </w:r>
      <w:r w:rsidRPr="00CB675B">
        <w:rPr>
          <w:b/>
          <w:bCs/>
        </w:rPr>
        <w:t>ystémem kvalifikace</w:t>
      </w:r>
    </w:p>
    <w:p w14:paraId="636C85B2" w14:textId="3FEBDA61" w:rsidR="00C76E0B" w:rsidRPr="00CB675B" w:rsidRDefault="00C76E0B" w:rsidP="001803BA">
      <w:pPr>
        <w:keepNext/>
        <w:keepLines/>
        <w:jc w:val="both"/>
        <w:rPr>
          <w:bCs/>
        </w:rPr>
      </w:pPr>
      <w:r w:rsidRPr="00CB675B">
        <w:rPr>
          <w:bCs/>
        </w:rPr>
        <w:t xml:space="preserve">Veškeré náklady spojené s žádostmi o zařazení do </w:t>
      </w:r>
      <w:r w:rsidR="003F49C8" w:rsidRPr="00CB675B">
        <w:rPr>
          <w:bCs/>
        </w:rPr>
        <w:t>S</w:t>
      </w:r>
      <w:r w:rsidRPr="00CB675B">
        <w:rPr>
          <w:bCs/>
        </w:rPr>
        <w:t xml:space="preserve">ystému kvalifikace nese Dodavatel sám za sebe. Dodavatelé tak nemají nárok na úhradu jakýchkoliv nákladů spojených s podáním a vyřízením žádosti o zařazení do </w:t>
      </w:r>
      <w:r w:rsidR="00065BEA" w:rsidRPr="00CB675B">
        <w:rPr>
          <w:bCs/>
        </w:rPr>
        <w:t>S</w:t>
      </w:r>
      <w:r w:rsidRPr="00CB675B">
        <w:rPr>
          <w:bCs/>
        </w:rPr>
        <w:t xml:space="preserve">ystému kvalifikace, a to ani v případě, že na základě </w:t>
      </w:r>
      <w:r w:rsidR="00065BEA" w:rsidRPr="00CB675B">
        <w:rPr>
          <w:bCs/>
        </w:rPr>
        <w:t>S</w:t>
      </w:r>
      <w:r w:rsidRPr="00CB675B">
        <w:rPr>
          <w:bCs/>
        </w:rPr>
        <w:t xml:space="preserve">ystému kvalifikace nedojde k zadání žádné veřejné zakázky nebo dojde k nezařazení či vyřazení </w:t>
      </w:r>
      <w:r w:rsidR="001803BA" w:rsidRPr="00CB675B">
        <w:rPr>
          <w:bCs/>
        </w:rPr>
        <w:t>D</w:t>
      </w:r>
      <w:r w:rsidRPr="00CB675B">
        <w:rPr>
          <w:bCs/>
        </w:rPr>
        <w:t>odavatele ze Systému</w:t>
      </w:r>
      <w:r w:rsidR="00065BEA" w:rsidRPr="00CB675B">
        <w:rPr>
          <w:bCs/>
        </w:rPr>
        <w:t xml:space="preserve"> kvalifikace</w:t>
      </w:r>
      <w:r w:rsidRPr="00CB675B">
        <w:rPr>
          <w:bCs/>
        </w:rPr>
        <w:t>, a to z jakéhokoliv důvodu.</w:t>
      </w:r>
      <w:bookmarkEnd w:id="28"/>
      <w:r w:rsidRPr="00CB675B">
        <w:rPr>
          <w:bCs/>
        </w:rPr>
        <w:t xml:space="preserve"> </w:t>
      </w:r>
      <w:r w:rsidRPr="00CB675B">
        <w:t>Zařazení</w:t>
      </w:r>
      <w:r w:rsidR="001803BA" w:rsidRPr="00CB675B">
        <w:t>m</w:t>
      </w:r>
      <w:r w:rsidRPr="00CB675B">
        <w:t xml:space="preserve"> </w:t>
      </w:r>
      <w:r w:rsidR="001803BA" w:rsidRPr="00CB675B">
        <w:t>D</w:t>
      </w:r>
      <w:r w:rsidRPr="00CB675B">
        <w:t xml:space="preserve">odavatele do </w:t>
      </w:r>
      <w:r w:rsidR="00065BEA" w:rsidRPr="00CB675B">
        <w:t>S</w:t>
      </w:r>
      <w:r w:rsidRPr="00CB675B">
        <w:t>ystému kvalifikace nevzniká Dodavateli nárok na uzavření jakékoliv smlouvy se Zadavatelem.</w:t>
      </w:r>
    </w:p>
    <w:p w14:paraId="76596AF2" w14:textId="5037675F" w:rsidR="00C74BD2" w:rsidRPr="00CB675B" w:rsidRDefault="00C74BD2" w:rsidP="003C4105">
      <w:pPr>
        <w:pStyle w:val="Nadpis1"/>
        <w:spacing w:before="360" w:after="120"/>
        <w:ind w:left="425" w:hanging="425"/>
        <w:jc w:val="center"/>
        <w:rPr>
          <w:rFonts w:asciiTheme="minorHAnsi" w:hAnsiTheme="minorHAnsi" w:cstheme="minorHAnsi"/>
        </w:rPr>
      </w:pPr>
      <w:bookmarkStart w:id="29" w:name="_Toc11312725"/>
      <w:bookmarkStart w:id="30" w:name="_Toc48196763"/>
      <w:r w:rsidRPr="00CB675B">
        <w:rPr>
          <w:rFonts w:asciiTheme="minorHAnsi" w:hAnsiTheme="minorHAnsi" w:cstheme="minorHAnsi"/>
        </w:rPr>
        <w:t xml:space="preserve">Platnost údajů v rámci </w:t>
      </w:r>
      <w:r w:rsidR="00065BEA" w:rsidRPr="00CB675B">
        <w:rPr>
          <w:rFonts w:asciiTheme="minorHAnsi" w:hAnsiTheme="minorHAnsi" w:cstheme="minorHAnsi"/>
        </w:rPr>
        <w:t>S</w:t>
      </w:r>
      <w:r w:rsidRPr="00CB675B">
        <w:rPr>
          <w:rFonts w:asciiTheme="minorHAnsi" w:hAnsiTheme="minorHAnsi" w:cstheme="minorHAnsi"/>
        </w:rPr>
        <w:t>ystému kvalifikace</w:t>
      </w:r>
      <w:bookmarkEnd w:id="29"/>
      <w:bookmarkEnd w:id="30"/>
    </w:p>
    <w:p w14:paraId="63E3C4FC" w14:textId="72CD540C" w:rsidR="00C74BD2" w:rsidRPr="00CB675B" w:rsidRDefault="00C74BD2" w:rsidP="00C74BD2">
      <w:pPr>
        <w:jc w:val="both"/>
      </w:pPr>
      <w:r w:rsidRPr="00CB675B">
        <w:t xml:space="preserve">Zadavatel tímto stanoví obecnou platnost </w:t>
      </w:r>
      <w:r w:rsidR="001803BA" w:rsidRPr="00CB675B">
        <w:t>dokladů</w:t>
      </w:r>
      <w:r w:rsidRPr="00CB675B">
        <w:t xml:space="preserve">, na </w:t>
      </w:r>
      <w:proofErr w:type="gramStart"/>
      <w:r w:rsidRPr="00CB675B">
        <w:t>základě</w:t>
      </w:r>
      <w:proofErr w:type="gramEnd"/>
      <w:r w:rsidRPr="00CB675B">
        <w:t xml:space="preserve"> kterých provedl rozhodnutí o zařazení Dodavatele do seznamu kvalifikace pro konkrétní kategorii</w:t>
      </w:r>
      <w:r w:rsidR="00B230AA" w:rsidRPr="00CB675B">
        <w:t>,</w:t>
      </w:r>
      <w:r w:rsidRPr="00CB675B">
        <w:t xml:space="preserve"> </w:t>
      </w:r>
      <w:r w:rsidRPr="00CB675B">
        <w:rPr>
          <w:b/>
        </w:rPr>
        <w:t xml:space="preserve">na dobu </w:t>
      </w:r>
      <w:r w:rsidR="005D5FFD" w:rsidRPr="00CB675B">
        <w:rPr>
          <w:b/>
        </w:rPr>
        <w:t>2</w:t>
      </w:r>
      <w:r w:rsidRPr="00CB675B">
        <w:rPr>
          <w:b/>
        </w:rPr>
        <w:t xml:space="preserve"> let ode dne doručení předmětného rozhodnutí</w:t>
      </w:r>
      <w:r w:rsidRPr="00CB675B">
        <w:t xml:space="preserve"> Zadavatele Dodavateli prostřednictvím </w:t>
      </w:r>
      <w:r w:rsidR="00C24AC0" w:rsidRPr="00CB675B">
        <w:t>elektronického nástroje E-ZAK</w:t>
      </w:r>
      <w:r w:rsidRPr="00CB675B">
        <w:t>.</w:t>
      </w:r>
    </w:p>
    <w:p w14:paraId="40E03A9C" w14:textId="3FB31042" w:rsidR="00C74BD2" w:rsidRPr="00CB675B" w:rsidRDefault="00C74BD2" w:rsidP="00C74BD2">
      <w:pPr>
        <w:jc w:val="both"/>
      </w:pPr>
      <w:r w:rsidRPr="00CB675B">
        <w:t xml:space="preserve">Pokud má Dodavatel zájem o setrvání v seznamu Dodavatelů zařazených do </w:t>
      </w:r>
      <w:r w:rsidR="00065BEA" w:rsidRPr="00CB675B">
        <w:t>S</w:t>
      </w:r>
      <w:r w:rsidRPr="00CB675B">
        <w:t xml:space="preserve">ystému kvalifikace je povinen </w:t>
      </w:r>
      <w:r w:rsidRPr="00CB675B">
        <w:rPr>
          <w:b/>
        </w:rPr>
        <w:t xml:space="preserve">nejpozději 3 měsíce před marným uplynutím lhůty dle předchozího odstavce Zadavateli odeslat aktualizované dokumenty </w:t>
      </w:r>
      <w:r w:rsidRPr="00CB675B">
        <w:t xml:space="preserve">prokazující nadále splnění kvalifikace, resp. požadavků Zadavatele pro zařazení do </w:t>
      </w:r>
      <w:r w:rsidR="00065BEA" w:rsidRPr="00CB675B">
        <w:t>S</w:t>
      </w:r>
      <w:r w:rsidRPr="00CB675B">
        <w:t>ystému kvalifikace pro konkrétní kategorii</w:t>
      </w:r>
      <w:r w:rsidR="002B7C1E" w:rsidRPr="00CB675B">
        <w:t>.</w:t>
      </w:r>
    </w:p>
    <w:p w14:paraId="05F79567" w14:textId="646677DB" w:rsidR="002B7C1E" w:rsidRPr="00CB675B" w:rsidRDefault="002B7C1E" w:rsidP="00C74BD2">
      <w:pPr>
        <w:jc w:val="both"/>
      </w:pPr>
      <w:r w:rsidRPr="00CB675B">
        <w:t xml:space="preserve">Dokumenty odeslané po lhůtě dle předchozího odstavce bude Zadavatel považovat </w:t>
      </w:r>
      <w:r w:rsidR="00E23598" w:rsidRPr="00CB675B">
        <w:t xml:space="preserve">za </w:t>
      </w:r>
      <w:r w:rsidRPr="00CB675B">
        <w:t xml:space="preserve">novou žádost o zařazení do </w:t>
      </w:r>
      <w:r w:rsidR="00065BEA" w:rsidRPr="00CB675B">
        <w:t>S</w:t>
      </w:r>
      <w:r w:rsidRPr="00CB675B">
        <w:t xml:space="preserve">ystému kvalifikace a budou posouzeny v zákonné lhůtě dle čl. </w:t>
      </w:r>
      <w:r w:rsidRPr="00CB675B">
        <w:fldChar w:fldCharType="begin"/>
      </w:r>
      <w:r w:rsidRPr="00CB675B">
        <w:instrText xml:space="preserve"> REF _Ref6917487 \r \h </w:instrText>
      </w:r>
      <w:r w:rsidRPr="00CB675B">
        <w:fldChar w:fldCharType="separate"/>
      </w:r>
      <w:r w:rsidR="00557505" w:rsidRPr="00CB675B">
        <w:t>VII</w:t>
      </w:r>
      <w:r w:rsidRPr="00CB675B">
        <w:fldChar w:fldCharType="end"/>
      </w:r>
      <w:r w:rsidRPr="00CB675B">
        <w:t xml:space="preserve"> Obecné části. Pokud v době posuzování nové žádosti Zadavatelem vyprší platnost dokumentů stanovená prvním odstavcem tohoto článku bude Dodavatel ze </w:t>
      </w:r>
      <w:r w:rsidR="00065BEA" w:rsidRPr="00CB675B">
        <w:t>S</w:t>
      </w:r>
      <w:r w:rsidRPr="00CB675B">
        <w:t xml:space="preserve">ystému kvalifikace vyřazen a k případnému znovu zařazení dojde na základě nového rozhodnutí Zadavatele v souladu s čl. </w:t>
      </w:r>
      <w:r w:rsidRPr="00CB675B">
        <w:fldChar w:fldCharType="begin"/>
      </w:r>
      <w:r w:rsidRPr="00CB675B">
        <w:instrText xml:space="preserve"> REF _Ref6917624 \r \h </w:instrText>
      </w:r>
      <w:r w:rsidRPr="00CB675B">
        <w:fldChar w:fldCharType="separate"/>
      </w:r>
      <w:r w:rsidR="00557505" w:rsidRPr="00CB675B">
        <w:t>VII</w:t>
      </w:r>
      <w:r w:rsidRPr="00CB675B">
        <w:fldChar w:fldCharType="end"/>
      </w:r>
      <w:r w:rsidRPr="00CB675B">
        <w:t xml:space="preserve"> Obecné části.</w:t>
      </w:r>
    </w:p>
    <w:p w14:paraId="697F0B45" w14:textId="5084F360" w:rsidR="005D5FFD" w:rsidRDefault="005D5FFD" w:rsidP="00C74BD2">
      <w:pPr>
        <w:jc w:val="both"/>
      </w:pPr>
      <w:r w:rsidRPr="00CB675B">
        <w:t xml:space="preserve">Zadavatel si dále vyhrazuje právo Dodavatele zařazené v Systému kvalifikace mimořádně, maximálně však jednou za kalendářní rok, </w:t>
      </w:r>
      <w:r w:rsidR="00E23598" w:rsidRPr="00CB675B">
        <w:t>vyzvat</w:t>
      </w:r>
      <w:r w:rsidRPr="00CB675B">
        <w:t xml:space="preserve"> k obnovení dokumentů, na </w:t>
      </w:r>
      <w:proofErr w:type="gramStart"/>
      <w:r w:rsidRPr="00CB675B">
        <w:t>základě</w:t>
      </w:r>
      <w:proofErr w:type="gramEnd"/>
      <w:r w:rsidRPr="00CB675B">
        <w:t xml:space="preserve"> kterých bylo rozhodnuto o jejich zařazení do Systému kvalifikace v konkrétní kategorii. Zadavatel bude </w:t>
      </w:r>
      <w:r w:rsidR="00E23598" w:rsidRPr="00CB675B">
        <w:t>této možnosti vy</w:t>
      </w:r>
      <w:r w:rsidRPr="00CB675B">
        <w:t xml:space="preserve">užívat výjimečně v případech, kdy se bude chystat realizace sektorové veřejné zakázky v dané kategorii a dokumenty Dodavatelů nebudou pro účely realizace </w:t>
      </w:r>
      <w:r w:rsidR="00E23598" w:rsidRPr="00CB675B">
        <w:t xml:space="preserve">této </w:t>
      </w:r>
      <w:r w:rsidRPr="00CB675B">
        <w:t>veřejné zakázky aktuální.</w:t>
      </w:r>
    </w:p>
    <w:p w14:paraId="177998EC" w14:textId="54A5BC03" w:rsidR="00FF66C2" w:rsidRPr="00CB675B" w:rsidRDefault="00FF66C2" w:rsidP="00C74BD2">
      <w:pPr>
        <w:jc w:val="both"/>
      </w:pPr>
      <w:r>
        <w:t>Zadavatel si dále vyhrazuje právo vyzvat jinou osobu dle § 83 ZZVZ, kterou Dodavatel prokazuje část kvalifikace, k</w:t>
      </w:r>
      <w:r w:rsidR="003D7358">
        <w:t> prokázání, že tato jiná osoba disponuje dostatečnými kapacitami pro realizaci veřejné zakázky navazující na systém kvalifikace.</w:t>
      </w:r>
    </w:p>
    <w:p w14:paraId="125EA50A" w14:textId="53EE1CC4" w:rsidR="00AB35F0" w:rsidRPr="00CB675B" w:rsidRDefault="00AB35F0" w:rsidP="00C74BD2">
      <w:pPr>
        <w:jc w:val="both"/>
      </w:pPr>
    </w:p>
    <w:p w14:paraId="70D26484" w14:textId="77777777" w:rsidR="00AB35F0" w:rsidRPr="00CB675B" w:rsidRDefault="00AB35F0" w:rsidP="00C74BD2">
      <w:pPr>
        <w:jc w:val="both"/>
      </w:pPr>
    </w:p>
    <w:p w14:paraId="10125AEC" w14:textId="524429EF" w:rsidR="00AD189D" w:rsidRPr="00CB675B" w:rsidRDefault="00C74BD2" w:rsidP="002C5ED5">
      <w:pPr>
        <w:pStyle w:val="Nadpis1"/>
        <w:keepNext w:val="0"/>
        <w:keepLines w:val="0"/>
        <w:spacing w:before="360" w:after="120"/>
        <w:ind w:left="425" w:hanging="425"/>
        <w:jc w:val="center"/>
        <w:rPr>
          <w:rFonts w:asciiTheme="minorHAnsi" w:hAnsiTheme="minorHAnsi" w:cstheme="minorHAnsi"/>
        </w:rPr>
      </w:pPr>
      <w:bookmarkStart w:id="31" w:name="_Toc11312726"/>
      <w:bookmarkStart w:id="32" w:name="_Toc48196764"/>
      <w:r w:rsidRPr="00CB675B">
        <w:rPr>
          <w:rFonts w:asciiTheme="minorHAnsi" w:hAnsiTheme="minorHAnsi" w:cstheme="minorHAnsi"/>
        </w:rPr>
        <w:t>Zvláštní čás</w:t>
      </w:r>
      <w:r w:rsidR="008A27A8" w:rsidRPr="00CB675B">
        <w:rPr>
          <w:rFonts w:asciiTheme="minorHAnsi" w:hAnsiTheme="minorHAnsi" w:cstheme="minorHAnsi"/>
        </w:rPr>
        <w:t>t</w:t>
      </w:r>
      <w:bookmarkEnd w:id="31"/>
      <w:bookmarkEnd w:id="32"/>
    </w:p>
    <w:p w14:paraId="678A372C" w14:textId="302FB9A2" w:rsidR="008A27A8" w:rsidRPr="00CB675B" w:rsidRDefault="00406E55" w:rsidP="004B2E46">
      <w:pPr>
        <w:jc w:val="both"/>
      </w:pPr>
      <w:r w:rsidRPr="00CB675B">
        <w:t xml:space="preserve">Nad rámec </w:t>
      </w:r>
      <w:r w:rsidR="000D5430" w:rsidRPr="00CB675B">
        <w:t>Obecné části</w:t>
      </w:r>
      <w:r w:rsidRPr="00CB675B">
        <w:t xml:space="preserve"> Zadavatel za účelem realizace </w:t>
      </w:r>
      <w:r w:rsidR="00065BEA" w:rsidRPr="00CB675B">
        <w:t>S</w:t>
      </w:r>
      <w:r w:rsidRPr="00CB675B">
        <w:t xml:space="preserve">ystému kvalifikace vytvořil Zvláštní část. V rámci Zvláštní části Zadavatel podrobně rozepisuje jednotlivé konkrétní </w:t>
      </w:r>
      <w:r w:rsidR="001803BA" w:rsidRPr="00CB675B">
        <w:t xml:space="preserve">kvalifikační </w:t>
      </w:r>
      <w:r w:rsidRPr="00CB675B">
        <w:t>požadavky, které je potřeba splnit, aby byl Dodavatel úspěšně zařazen do</w:t>
      </w:r>
      <w:r w:rsidR="00DD7A3A" w:rsidRPr="00CB675B">
        <w:t xml:space="preserve"> příslušné kategorie</w:t>
      </w:r>
      <w:r w:rsidRPr="00CB675B">
        <w:t xml:space="preserve"> </w:t>
      </w:r>
      <w:r w:rsidR="00065BEA" w:rsidRPr="00CB675B">
        <w:t>Sy</w:t>
      </w:r>
      <w:r w:rsidRPr="00CB675B">
        <w:t>stému kvalifikace.</w:t>
      </w:r>
    </w:p>
    <w:p w14:paraId="30AAD0FB" w14:textId="10B69651" w:rsidR="00AC40DC" w:rsidRPr="00CB675B" w:rsidRDefault="00AC40DC" w:rsidP="004B2E46">
      <w:pPr>
        <w:jc w:val="both"/>
      </w:pPr>
      <w:r w:rsidRPr="00CB675B">
        <w:t xml:space="preserve">V rámci všech kategorií </w:t>
      </w:r>
      <w:r w:rsidR="00065BEA" w:rsidRPr="00CB675B">
        <w:t>S</w:t>
      </w:r>
      <w:r w:rsidRPr="00CB675B">
        <w:t xml:space="preserve">ystému kvalifikace bude Zadavatelem požadováno splnění základní způsobilosti dle § 74 ZZVZ a profesní způsobilosti dle § 77 odst. 1 ZZVZ. Případnou další profesní způsobilost, ekonomickou či technickou kvalifikaci či další podmínky Zadavatele </w:t>
      </w:r>
      <w:r w:rsidR="001803BA" w:rsidRPr="00CB675B">
        <w:t>pak Zadavatel</w:t>
      </w:r>
      <w:r w:rsidRPr="00CB675B">
        <w:t xml:space="preserve"> podrobně </w:t>
      </w:r>
      <w:r w:rsidR="001803BA" w:rsidRPr="00CB675B">
        <w:t>specifikuje</w:t>
      </w:r>
      <w:r w:rsidRPr="00CB675B">
        <w:t xml:space="preserve"> ve Zvláštní části.</w:t>
      </w:r>
    </w:p>
    <w:p w14:paraId="26A66DF6" w14:textId="44F50DD1" w:rsidR="002F6FB4" w:rsidRPr="00CB675B" w:rsidRDefault="002F6FB4" w:rsidP="004B2E46">
      <w:pPr>
        <w:jc w:val="both"/>
        <w:rPr>
          <w:bCs/>
        </w:rPr>
      </w:pPr>
      <w:r w:rsidRPr="00CB675B">
        <w:rPr>
          <w:bCs/>
        </w:rPr>
        <w:t xml:space="preserve">K prokázání základní způsobilosti podle § 74 ZZVZ a profesní způsobilosti podle § 77 ZZVZ může Dodavatel využít </w:t>
      </w:r>
      <w:r w:rsidRPr="00CB675B">
        <w:rPr>
          <w:b/>
          <w:bCs/>
        </w:rPr>
        <w:t>výpisu ze seznamu kvalifikovaných dodavatelů</w:t>
      </w:r>
      <w:r w:rsidRPr="00CB675B">
        <w:rPr>
          <w:bCs/>
        </w:rPr>
        <w:t xml:space="preserve"> ve smyslu </w:t>
      </w:r>
      <w:proofErr w:type="spellStart"/>
      <w:r w:rsidRPr="00CB675B">
        <w:rPr>
          <w:bCs/>
        </w:rPr>
        <w:t>ust</w:t>
      </w:r>
      <w:proofErr w:type="spellEnd"/>
      <w:r w:rsidRPr="00CB675B">
        <w:rPr>
          <w:bCs/>
        </w:rPr>
        <w:t xml:space="preserve">. § 226 a násl. ZZVZ. Zadavatel přijme výpis ze seznamu kvalifikovaných dodavatelů, pokud není ke dni podání žádosti o zařazení do </w:t>
      </w:r>
      <w:r w:rsidR="00065BEA" w:rsidRPr="00CB675B">
        <w:rPr>
          <w:bCs/>
        </w:rPr>
        <w:t>S</w:t>
      </w:r>
      <w:r w:rsidRPr="00CB675B">
        <w:rPr>
          <w:bCs/>
        </w:rPr>
        <w:t>ystému kvalifikace starší než 3 měsíce. Zadavatel nemusí přijmout výpis ze seznamu kvalifikovaných dodavatelů, na kterém je vyznačeno zahájení řízení podle § 231 odst. 4 ZZVZ.</w:t>
      </w:r>
    </w:p>
    <w:p w14:paraId="59D532C2" w14:textId="69A84F64" w:rsidR="002F6FB4" w:rsidRPr="00CB675B" w:rsidRDefault="002F6FB4" w:rsidP="004B2E46">
      <w:pPr>
        <w:jc w:val="both"/>
        <w:rPr>
          <w:b/>
          <w:bCs/>
        </w:rPr>
      </w:pPr>
      <w:r w:rsidRPr="00CB675B">
        <w:rPr>
          <w:bCs/>
        </w:rPr>
        <w:t xml:space="preserve">Zadavatel výslovně vylučuje možnost nahradit doklady k prokázání kvalifikace či požadavků Zadavatele pro zařazení do </w:t>
      </w:r>
      <w:r w:rsidR="00065BEA" w:rsidRPr="00CB675B">
        <w:rPr>
          <w:bCs/>
        </w:rPr>
        <w:t>S</w:t>
      </w:r>
      <w:r w:rsidRPr="00CB675B">
        <w:rPr>
          <w:bCs/>
        </w:rPr>
        <w:t>ystému kvalifikace v žádosti Dodavatele o zařazení do </w:t>
      </w:r>
      <w:r w:rsidR="00065BEA" w:rsidRPr="00CB675B">
        <w:rPr>
          <w:bCs/>
        </w:rPr>
        <w:t>S</w:t>
      </w:r>
      <w:r w:rsidRPr="00CB675B">
        <w:rPr>
          <w:bCs/>
        </w:rPr>
        <w:t xml:space="preserve">ystému kvalifikace čestným prohlášením vyjma případů, kdy v Obecné či Zvláštních části stanoví jinak. </w:t>
      </w:r>
    </w:p>
    <w:p w14:paraId="0266C460" w14:textId="4BEE9875" w:rsidR="007D3AD2" w:rsidRPr="00CB675B" w:rsidRDefault="007D3AD2" w:rsidP="001803BA">
      <w:pPr>
        <w:keepNext/>
        <w:spacing w:before="240" w:after="120"/>
        <w:jc w:val="both"/>
        <w:rPr>
          <w:b/>
        </w:rPr>
      </w:pPr>
      <w:r w:rsidRPr="00CB675B">
        <w:rPr>
          <w:b/>
        </w:rPr>
        <w:t xml:space="preserve">Aktualizace </w:t>
      </w:r>
      <w:r w:rsidR="009E77C5" w:rsidRPr="00CB675B">
        <w:rPr>
          <w:b/>
        </w:rPr>
        <w:t>Zvláštní části</w:t>
      </w:r>
    </w:p>
    <w:p w14:paraId="73C971EF" w14:textId="4FEB80EE" w:rsidR="00401E71" w:rsidRPr="00CB675B" w:rsidRDefault="00401E71" w:rsidP="00401E71">
      <w:pPr>
        <w:jc w:val="both"/>
      </w:pPr>
      <w:bookmarkStart w:id="33" w:name="_Toc11312727"/>
      <w:r w:rsidRPr="00CB675B">
        <w:t>V případě, že Zadavatel stanoví rovněž pravidla týkající se technické kvalifikace může Zadavatel tyto technické specifikace aktualizovat. Aktualizovaná pravidla Zadavatel oznámí všem Dodavatelům zařazeným do Systému kvalifikace prostřednictvím elektronického nástroje E-ZAK, více podrobností ve Zvláštní části.</w:t>
      </w:r>
      <w:bookmarkStart w:id="34" w:name="_GoBack"/>
      <w:bookmarkEnd w:id="34"/>
    </w:p>
    <w:p w14:paraId="3D8A2176" w14:textId="3991AED9" w:rsidR="00FE5723" w:rsidRPr="00CB675B" w:rsidRDefault="008A27A8" w:rsidP="003C4105">
      <w:pPr>
        <w:pStyle w:val="Nadpis1"/>
        <w:spacing w:before="360" w:after="120"/>
        <w:ind w:left="425" w:hanging="425"/>
        <w:jc w:val="center"/>
        <w:rPr>
          <w:rFonts w:asciiTheme="minorHAnsi" w:hAnsiTheme="minorHAnsi" w:cstheme="minorHAnsi"/>
        </w:rPr>
      </w:pPr>
      <w:bookmarkStart w:id="35" w:name="_Toc48196765"/>
      <w:r w:rsidRPr="00CB675B">
        <w:rPr>
          <w:rFonts w:asciiTheme="minorHAnsi" w:hAnsiTheme="minorHAnsi" w:cstheme="minorHAnsi"/>
        </w:rPr>
        <w:t>Výzva k</w:t>
      </w:r>
      <w:r w:rsidR="005C5A58" w:rsidRPr="00CB675B">
        <w:rPr>
          <w:rFonts w:asciiTheme="minorHAnsi" w:hAnsiTheme="minorHAnsi" w:cstheme="minorHAnsi"/>
        </w:rPr>
        <w:t> </w:t>
      </w:r>
      <w:r w:rsidRPr="00CB675B">
        <w:rPr>
          <w:rFonts w:asciiTheme="minorHAnsi" w:hAnsiTheme="minorHAnsi" w:cstheme="minorHAnsi"/>
        </w:rPr>
        <w:t>podání</w:t>
      </w:r>
      <w:r w:rsidR="005C5A58" w:rsidRPr="00CB675B">
        <w:rPr>
          <w:rFonts w:asciiTheme="minorHAnsi" w:hAnsiTheme="minorHAnsi" w:cstheme="minorHAnsi"/>
        </w:rPr>
        <w:t xml:space="preserve"> předběžných nabídek/</w:t>
      </w:r>
      <w:r w:rsidRPr="00CB675B">
        <w:rPr>
          <w:rFonts w:asciiTheme="minorHAnsi" w:hAnsiTheme="minorHAnsi" w:cstheme="minorHAnsi"/>
        </w:rPr>
        <w:t>nabídek</w:t>
      </w:r>
      <w:bookmarkEnd w:id="33"/>
      <w:bookmarkEnd w:id="35"/>
    </w:p>
    <w:p w14:paraId="6AC45018" w14:textId="1CC7B910" w:rsidR="004C0EFB" w:rsidRPr="00CB675B" w:rsidRDefault="000D6E0F" w:rsidP="003A6036">
      <w:pPr>
        <w:keepNext/>
        <w:keepLines/>
        <w:jc w:val="both"/>
      </w:pPr>
      <w:r w:rsidRPr="00CB675B">
        <w:t xml:space="preserve">Rozhodne-li se Zadavatel realizovat </w:t>
      </w:r>
      <w:r w:rsidR="00565BA8" w:rsidRPr="00CB675B">
        <w:t>veřejnou zakázku navazující na Systém kvalifikace</w:t>
      </w:r>
      <w:r w:rsidRPr="00CB675B">
        <w:t xml:space="preserve">, splňující definiční znaky </w:t>
      </w:r>
      <w:r w:rsidR="002C6F67" w:rsidRPr="00CB675B">
        <w:t>S</w:t>
      </w:r>
      <w:r w:rsidRPr="00CB675B">
        <w:t>ektorové veřejné zakázky, vyzve prostřednictvím svého elektronického nástroje</w:t>
      </w:r>
      <w:r w:rsidR="002C6F67" w:rsidRPr="00CB675B">
        <w:t xml:space="preserve"> E-ZAK</w:t>
      </w:r>
      <w:r w:rsidRPr="00CB675B">
        <w:t xml:space="preserve"> všechny Dodavatele, kteří jsou zavedeni v příslušné kategorii </w:t>
      </w:r>
      <w:r w:rsidR="00065BEA" w:rsidRPr="00CB675B">
        <w:t>S</w:t>
      </w:r>
      <w:r w:rsidRPr="00CB675B">
        <w:t xml:space="preserve">ystému kvalifikace odpovídající předmětu plnění </w:t>
      </w:r>
      <w:r w:rsidR="00565BA8" w:rsidRPr="00CB675B">
        <w:t>této veřejné zakázky</w:t>
      </w:r>
      <w:r w:rsidR="00531667" w:rsidRPr="00CB675B">
        <w:t xml:space="preserve">, k podání </w:t>
      </w:r>
      <w:r w:rsidR="00AB6D74" w:rsidRPr="00CB675B">
        <w:t xml:space="preserve">předběžných </w:t>
      </w:r>
      <w:r w:rsidR="00531667" w:rsidRPr="00CB675B">
        <w:t>nabídek</w:t>
      </w:r>
      <w:r w:rsidR="00A460AA" w:rsidRPr="00CB675B">
        <w:t xml:space="preserve"> nebo nabídek</w:t>
      </w:r>
      <w:r w:rsidRPr="00CB675B">
        <w:t>.</w:t>
      </w:r>
    </w:p>
    <w:p w14:paraId="6A94A923" w14:textId="73818C7E" w:rsidR="007C5CF1" w:rsidRPr="00CB675B" w:rsidRDefault="00436BC7" w:rsidP="003C4105">
      <w:pPr>
        <w:keepNext/>
        <w:keepLines/>
        <w:spacing w:before="240" w:after="120"/>
        <w:jc w:val="both"/>
        <w:rPr>
          <w:b/>
        </w:rPr>
      </w:pPr>
      <w:r w:rsidRPr="00CB675B">
        <w:rPr>
          <w:b/>
        </w:rPr>
        <w:t>P</w:t>
      </w:r>
      <w:r w:rsidR="007C5CF1" w:rsidRPr="00CB675B">
        <w:rPr>
          <w:b/>
        </w:rPr>
        <w:t>ředběžné nabídky</w:t>
      </w:r>
      <w:r w:rsidRPr="00CB675B">
        <w:rPr>
          <w:b/>
        </w:rPr>
        <w:t>/nabídky</w:t>
      </w:r>
      <w:r w:rsidR="007C5CF1" w:rsidRPr="00CB675B">
        <w:rPr>
          <w:b/>
        </w:rPr>
        <w:t xml:space="preserve"> mimo </w:t>
      </w:r>
      <w:r w:rsidR="00065BEA" w:rsidRPr="00CB675B">
        <w:rPr>
          <w:b/>
        </w:rPr>
        <w:t>S</w:t>
      </w:r>
      <w:r w:rsidR="007C5CF1" w:rsidRPr="00CB675B">
        <w:rPr>
          <w:b/>
        </w:rPr>
        <w:t>ystém kvalifikace</w:t>
      </w:r>
    </w:p>
    <w:p w14:paraId="55772353" w14:textId="61C21353" w:rsidR="00A460AA" w:rsidRPr="00CB675B" w:rsidRDefault="00A460AA" w:rsidP="00A911FD">
      <w:pPr>
        <w:jc w:val="both"/>
      </w:pPr>
      <w:r w:rsidRPr="00CB675B">
        <w:t>Zadava</w:t>
      </w:r>
      <w:r w:rsidR="007C5CF1" w:rsidRPr="00CB675B">
        <w:t>t</w:t>
      </w:r>
      <w:r w:rsidRPr="00CB675B">
        <w:t>el upozorňuje, že osloveni</w:t>
      </w:r>
      <w:r w:rsidR="007C5CF1" w:rsidRPr="00CB675B">
        <w:t xml:space="preserve"> výzvou k podání předběžných nabídek</w:t>
      </w:r>
      <w:r w:rsidR="004271ED" w:rsidRPr="00CB675B">
        <w:t>/nabídek</w:t>
      </w:r>
      <w:r w:rsidRPr="00CB675B">
        <w:t xml:space="preserve"> </w:t>
      </w:r>
      <w:r w:rsidR="000D5430" w:rsidRPr="00CB675B">
        <w:t xml:space="preserve">budou </w:t>
      </w:r>
      <w:r w:rsidRPr="00CB675B">
        <w:t xml:space="preserve">jen </w:t>
      </w:r>
      <w:r w:rsidR="007C5CF1" w:rsidRPr="00CB675B">
        <w:rPr>
          <w:b/>
        </w:rPr>
        <w:t xml:space="preserve">Dodavatelé, kteří podali žádost o zařazení do </w:t>
      </w:r>
      <w:r w:rsidR="00065BEA" w:rsidRPr="00CB675B">
        <w:rPr>
          <w:b/>
        </w:rPr>
        <w:t>S</w:t>
      </w:r>
      <w:r w:rsidR="007C5CF1" w:rsidRPr="00CB675B">
        <w:rPr>
          <w:b/>
        </w:rPr>
        <w:t xml:space="preserve">ystému kvalifikace pro příslušnou kategorii a bylo jim Zadavatelem doručeno rozhodnutí o zařazení do </w:t>
      </w:r>
      <w:r w:rsidR="00065BEA" w:rsidRPr="00CB675B">
        <w:rPr>
          <w:b/>
        </w:rPr>
        <w:t>S</w:t>
      </w:r>
      <w:r w:rsidR="007C5CF1" w:rsidRPr="00CB675B">
        <w:rPr>
          <w:b/>
        </w:rPr>
        <w:t>ystému</w:t>
      </w:r>
      <w:r w:rsidR="00065BEA" w:rsidRPr="00CB675B">
        <w:rPr>
          <w:b/>
        </w:rPr>
        <w:t xml:space="preserve"> kvalifikace</w:t>
      </w:r>
      <w:r w:rsidR="007C5CF1" w:rsidRPr="00CB675B">
        <w:rPr>
          <w:b/>
        </w:rPr>
        <w:t xml:space="preserve"> </w:t>
      </w:r>
      <w:r w:rsidR="00F2010B" w:rsidRPr="00CB675B">
        <w:rPr>
          <w:b/>
        </w:rPr>
        <w:t xml:space="preserve">ve </w:t>
      </w:r>
      <w:r w:rsidR="007C5CF1" w:rsidRPr="00CB675B">
        <w:rPr>
          <w:b/>
        </w:rPr>
        <w:t>lhůt</w:t>
      </w:r>
      <w:r w:rsidR="00F2010B" w:rsidRPr="00CB675B">
        <w:rPr>
          <w:b/>
        </w:rPr>
        <w:t>ách</w:t>
      </w:r>
      <w:r w:rsidR="007C5CF1" w:rsidRPr="00CB675B">
        <w:rPr>
          <w:b/>
        </w:rPr>
        <w:t xml:space="preserve"> uvedených výše</w:t>
      </w:r>
      <w:r w:rsidR="007C5CF1" w:rsidRPr="00CB675B">
        <w:t xml:space="preserve">. </w:t>
      </w:r>
      <w:r w:rsidR="009F6525" w:rsidRPr="00CB675B">
        <w:t xml:space="preserve">                                                           </w:t>
      </w:r>
      <w:r w:rsidR="007C5CF1" w:rsidRPr="00CB675B">
        <w:t>Na předběžné nabídky</w:t>
      </w:r>
      <w:r w:rsidR="00436BC7" w:rsidRPr="00CB675B">
        <w:t>/nabídky</w:t>
      </w:r>
      <w:r w:rsidR="007C5CF1" w:rsidRPr="00CB675B">
        <w:t xml:space="preserve"> podané subjektem mimo zavedený </w:t>
      </w:r>
      <w:r w:rsidR="00065BEA" w:rsidRPr="00CB675B">
        <w:t>S</w:t>
      </w:r>
      <w:r w:rsidR="007C5CF1" w:rsidRPr="00CB675B">
        <w:t>ystém kvalifikace nebude Zadavatelem brán zřetel a nebudou v </w:t>
      </w:r>
      <w:r w:rsidR="000011E0" w:rsidRPr="00CB675B">
        <w:t>ZŘ</w:t>
      </w:r>
      <w:r w:rsidR="007C5CF1" w:rsidRPr="00CB675B">
        <w:t xml:space="preserve"> otevírány.</w:t>
      </w:r>
    </w:p>
    <w:p w14:paraId="127C438D" w14:textId="09E61DD7" w:rsidR="00FE5723" w:rsidRPr="00CB675B" w:rsidRDefault="00FE5723" w:rsidP="003C4105">
      <w:pPr>
        <w:keepNext/>
        <w:keepLines/>
        <w:spacing w:before="240" w:after="120"/>
        <w:jc w:val="both"/>
        <w:rPr>
          <w:b/>
        </w:rPr>
      </w:pPr>
      <w:r w:rsidRPr="00CB675B">
        <w:rPr>
          <w:b/>
        </w:rPr>
        <w:lastRenderedPageBreak/>
        <w:t>Pravidla ZZVZ, obchodní podmínky</w:t>
      </w:r>
    </w:p>
    <w:p w14:paraId="5B5F144B" w14:textId="3FB3E047" w:rsidR="00406E55" w:rsidRPr="00CB675B" w:rsidRDefault="00531667" w:rsidP="00A911FD">
      <w:pPr>
        <w:keepNext/>
        <w:keepLines/>
        <w:jc w:val="both"/>
      </w:pPr>
      <w:r w:rsidRPr="00CB675B">
        <w:t>Pro fázi podávání</w:t>
      </w:r>
      <w:r w:rsidR="002C6F67" w:rsidRPr="00CB675B">
        <w:t xml:space="preserve"> předběžných nabídek/</w:t>
      </w:r>
      <w:r w:rsidRPr="00CB675B">
        <w:t>nabíd</w:t>
      </w:r>
      <w:r w:rsidR="00FE5723" w:rsidRPr="00CB675B">
        <w:t>ek jsou platná pravidla obdobná pro UŘ, resp. JŘSU podle ZZVZ v závislosti na rozhodnutí Zadavatele. Lhůty pro podání</w:t>
      </w:r>
      <w:r w:rsidR="002C6F67" w:rsidRPr="00CB675B">
        <w:t xml:space="preserve"> předběžných nabídek/</w:t>
      </w:r>
      <w:r w:rsidR="00FE5723" w:rsidRPr="00CB675B">
        <w:t>nabídek, způsob podání a jejich forma budou podrobněji rozepsané v rámci samotných výzev pro podání</w:t>
      </w:r>
      <w:r w:rsidR="002C6F67" w:rsidRPr="00CB675B">
        <w:t xml:space="preserve"> předběžných nabídek/</w:t>
      </w:r>
      <w:r w:rsidR="00FE5723" w:rsidRPr="00CB675B">
        <w:t>nabídek. Součástí výzev budou obchodní podmínky v podobě vzorových návrhů smluv.</w:t>
      </w:r>
    </w:p>
    <w:p w14:paraId="6578E004" w14:textId="4B5FE5CE" w:rsidR="00BC1419" w:rsidRPr="00CB675B" w:rsidRDefault="00BC1419" w:rsidP="000D5430">
      <w:pPr>
        <w:keepNext/>
        <w:keepLines/>
        <w:spacing w:before="240" w:after="120"/>
        <w:jc w:val="both"/>
        <w:rPr>
          <w:b/>
        </w:rPr>
      </w:pPr>
      <w:r w:rsidRPr="00CB675B">
        <w:rPr>
          <w:b/>
        </w:rPr>
        <w:t>Závazek jiné osoby</w:t>
      </w:r>
    </w:p>
    <w:p w14:paraId="45595F73" w14:textId="07C50D50" w:rsidR="00BC1419" w:rsidRPr="00CB675B" w:rsidRDefault="00BC1419" w:rsidP="00EF629C">
      <w:pPr>
        <w:keepNext/>
        <w:keepLines/>
        <w:jc w:val="both"/>
        <w:rPr>
          <w:bCs/>
        </w:rPr>
      </w:pPr>
      <w:r w:rsidRPr="00CB675B">
        <w:t xml:space="preserve">Prokázal-li Dodavatel kvalifikaci, resp. podmínku Zadavatele pro zařazení do </w:t>
      </w:r>
      <w:r w:rsidR="00065BEA" w:rsidRPr="00CB675B">
        <w:t>S</w:t>
      </w:r>
      <w:r w:rsidRPr="00CB675B">
        <w:t xml:space="preserve">ystému kvalifikace jinou osobou, jak je uvedeno výše, </w:t>
      </w:r>
      <w:r w:rsidRPr="00CB675B">
        <w:rPr>
          <w:bCs/>
        </w:rPr>
        <w:t>je v rámci své</w:t>
      </w:r>
      <w:r w:rsidR="005C5A58" w:rsidRPr="00CB675B">
        <w:rPr>
          <w:bCs/>
        </w:rPr>
        <w:t xml:space="preserve"> předběžné nabídky/</w:t>
      </w:r>
      <w:r w:rsidRPr="00CB675B">
        <w:rPr>
          <w:bCs/>
        </w:rPr>
        <w:t xml:space="preserve">nabídky povinen předložit písemný závazek každé jiné osoby ve smyslu čl. </w:t>
      </w:r>
      <w:r w:rsidRPr="00CB675B">
        <w:rPr>
          <w:bCs/>
        </w:rPr>
        <w:fldChar w:fldCharType="begin"/>
      </w:r>
      <w:r w:rsidRPr="00CB675B">
        <w:rPr>
          <w:bCs/>
        </w:rPr>
        <w:instrText xml:space="preserve"> REF _Ref6909029 \r \h </w:instrText>
      </w:r>
      <w:r w:rsidRPr="00CB675B">
        <w:rPr>
          <w:bCs/>
        </w:rPr>
      </w:r>
      <w:r w:rsidRPr="00CB675B">
        <w:rPr>
          <w:bCs/>
        </w:rPr>
        <w:fldChar w:fldCharType="separate"/>
      </w:r>
      <w:r w:rsidR="00557505" w:rsidRPr="00CB675B">
        <w:rPr>
          <w:bCs/>
        </w:rPr>
        <w:t>VI</w:t>
      </w:r>
      <w:r w:rsidRPr="00CB675B">
        <w:rPr>
          <w:bCs/>
        </w:rPr>
        <w:fldChar w:fldCharType="end"/>
      </w:r>
      <w:r w:rsidRPr="00CB675B">
        <w:rPr>
          <w:bCs/>
        </w:rPr>
        <w:t xml:space="preserve"> Obecné části k poskytnutí plnění určeného k plnění veřejné zakázky nebo k poskytnutí věcí nebo práv, s nimiž bude Dodavatel oprávněn disponovat v rámci plnění veřejné zakázky, ve smyslu § 83 odst. 1 písm. d) ZZVZ. </w:t>
      </w:r>
    </w:p>
    <w:p w14:paraId="20802101" w14:textId="0C658AB5" w:rsidR="00BC1419" w:rsidRPr="00CB675B" w:rsidRDefault="00BC1419" w:rsidP="00BC1419">
      <w:pPr>
        <w:jc w:val="both"/>
        <w:rPr>
          <w:bCs/>
        </w:rPr>
      </w:pPr>
      <w:r w:rsidRPr="00CB675B">
        <w:rPr>
          <w:bCs/>
        </w:rPr>
        <w:t xml:space="preserve">Má se za to, že požadavek podle předchozího odstavce je splněn, pokud obsahem písemného závazku jiné osoby je společná a nerozdílná odpovědnost této osoby za plnění veřejné zakázky společně </w:t>
      </w:r>
      <w:r w:rsidR="00A533EC" w:rsidRPr="00CB675B">
        <w:rPr>
          <w:bCs/>
        </w:rPr>
        <w:t xml:space="preserve">                           </w:t>
      </w:r>
      <w:r w:rsidRPr="00CB675B">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790C4AC2" w14:textId="4394DD30" w:rsidR="00BC1419" w:rsidRPr="00CB675B" w:rsidRDefault="00BC1419" w:rsidP="00AF587E">
      <w:pPr>
        <w:keepNext/>
        <w:keepLines/>
        <w:jc w:val="both"/>
        <w:rPr>
          <w:bCs/>
        </w:rPr>
      </w:pPr>
      <w:r w:rsidRPr="00CB675B">
        <w:rPr>
          <w:bCs/>
        </w:rPr>
        <w:t xml:space="preserve">Dodavatel je povinen v rámci podání </w:t>
      </w:r>
      <w:r w:rsidR="00471318" w:rsidRPr="00CB675B">
        <w:rPr>
          <w:bCs/>
        </w:rPr>
        <w:t>p</w:t>
      </w:r>
      <w:r w:rsidRPr="00CB675B">
        <w:rPr>
          <w:bCs/>
        </w:rPr>
        <w:t>ředběžn</w:t>
      </w:r>
      <w:r w:rsidR="00471318" w:rsidRPr="00CB675B">
        <w:rPr>
          <w:bCs/>
        </w:rPr>
        <w:t>é nabídky/n</w:t>
      </w:r>
      <w:r w:rsidRPr="00CB675B">
        <w:rPr>
          <w:bCs/>
        </w:rPr>
        <w:t>abídk</w:t>
      </w:r>
      <w:r w:rsidR="00AF587E" w:rsidRPr="00CB675B">
        <w:rPr>
          <w:bCs/>
        </w:rPr>
        <w:t>y</w:t>
      </w:r>
      <w:r w:rsidRPr="00CB675B">
        <w:rPr>
          <w:bCs/>
        </w:rPr>
        <w:t xml:space="preserve"> v zadávacím řízení navazujícím na </w:t>
      </w:r>
      <w:r w:rsidR="00065BEA" w:rsidRPr="00CB675B">
        <w:rPr>
          <w:bCs/>
        </w:rPr>
        <w:t>S</w:t>
      </w:r>
      <w:r w:rsidRPr="00CB675B">
        <w:rPr>
          <w:bCs/>
        </w:rPr>
        <w:t>ystém</w:t>
      </w:r>
      <w:r w:rsidR="00471318" w:rsidRPr="00CB675B">
        <w:rPr>
          <w:bCs/>
        </w:rPr>
        <w:t xml:space="preserve"> kvalifikace</w:t>
      </w:r>
      <w:r w:rsidRPr="00CB675B">
        <w:rPr>
          <w:bCs/>
        </w:rPr>
        <w:t xml:space="preserve"> vždy </w:t>
      </w:r>
      <w:r w:rsidR="00471318" w:rsidRPr="00CB675B">
        <w:rPr>
          <w:bCs/>
        </w:rPr>
        <w:t>uvést</w:t>
      </w:r>
      <w:r w:rsidRPr="00CB675B">
        <w:rPr>
          <w:bCs/>
        </w:rPr>
        <w:t xml:space="preserve"> </w:t>
      </w:r>
      <w:r w:rsidR="00471318" w:rsidRPr="00CB675B">
        <w:rPr>
          <w:bCs/>
        </w:rPr>
        <w:t>ty jiné osoby</w:t>
      </w:r>
      <w:r w:rsidRPr="00CB675B">
        <w:rPr>
          <w:bCs/>
        </w:rPr>
        <w:t>, jejichž prostřednictvím prokázal splnění chybějící části kvalifikace</w:t>
      </w:r>
      <w:r w:rsidR="00471318" w:rsidRPr="00CB675B">
        <w:rPr>
          <w:bCs/>
        </w:rPr>
        <w:t>,</w:t>
      </w:r>
      <w:r w:rsidRPr="00CB675B">
        <w:rPr>
          <w:bCs/>
        </w:rPr>
        <w:t xml:space="preserve"> </w:t>
      </w:r>
      <w:r w:rsidR="00471318" w:rsidRPr="00CB675B">
        <w:rPr>
          <w:bCs/>
        </w:rPr>
        <w:t xml:space="preserve">resp. požadavků Zadavatele pro zařazení do </w:t>
      </w:r>
      <w:r w:rsidR="00065BEA" w:rsidRPr="00CB675B">
        <w:rPr>
          <w:bCs/>
        </w:rPr>
        <w:t>S</w:t>
      </w:r>
      <w:r w:rsidR="00471318" w:rsidRPr="00CB675B">
        <w:rPr>
          <w:bCs/>
        </w:rPr>
        <w:t>ystému kvalifikace pro konkrétní kategorii</w:t>
      </w:r>
      <w:r w:rsidRPr="00CB675B">
        <w:rPr>
          <w:bCs/>
        </w:rPr>
        <w:t xml:space="preserve">. </w:t>
      </w:r>
      <w:r w:rsidR="00471318" w:rsidRPr="00CB675B">
        <w:rPr>
          <w:bCs/>
        </w:rPr>
        <w:t>Míra participace jiné osoby na realizaci předmětu plnění konkrétní veřejné zakázky musí věcně a rozsahem odpovídat rozsahu</w:t>
      </w:r>
      <w:r w:rsidR="00AF587E" w:rsidRPr="00CB675B">
        <w:rPr>
          <w:bCs/>
        </w:rPr>
        <w:t>,</w:t>
      </w:r>
      <w:r w:rsidRPr="00CB675B">
        <w:rPr>
          <w:bCs/>
        </w:rPr>
        <w:t xml:space="preserve"> </w:t>
      </w:r>
      <w:r w:rsidR="00471318" w:rsidRPr="00CB675B">
        <w:rPr>
          <w:bCs/>
        </w:rPr>
        <w:t xml:space="preserve">ve kterém jiná osoba prokazovala </w:t>
      </w:r>
      <w:r w:rsidR="00AE1109" w:rsidRPr="00CB675B">
        <w:rPr>
          <w:bCs/>
        </w:rPr>
        <w:t xml:space="preserve">za </w:t>
      </w:r>
      <w:r w:rsidR="00471318" w:rsidRPr="00CB675B">
        <w:rPr>
          <w:bCs/>
        </w:rPr>
        <w:t xml:space="preserve">Dodavatele kvalifikaci, či splnění požadavků Zadavatele pro zařazení do </w:t>
      </w:r>
      <w:r w:rsidR="00065BEA" w:rsidRPr="00CB675B">
        <w:rPr>
          <w:bCs/>
        </w:rPr>
        <w:t>S</w:t>
      </w:r>
      <w:r w:rsidR="00471318" w:rsidRPr="00CB675B">
        <w:rPr>
          <w:bCs/>
        </w:rPr>
        <w:t>ystému kvalifikace</w:t>
      </w:r>
      <w:r w:rsidRPr="00CB675B">
        <w:rPr>
          <w:bCs/>
        </w:rPr>
        <w:t>.</w:t>
      </w:r>
    </w:p>
    <w:p w14:paraId="1B181369" w14:textId="5C73A5AC" w:rsidR="00A75BCA" w:rsidRPr="00CB675B" w:rsidRDefault="00A75BCA" w:rsidP="004B2E46">
      <w:pPr>
        <w:keepNext/>
        <w:keepLines/>
        <w:spacing w:before="240" w:after="120"/>
        <w:jc w:val="both"/>
        <w:rPr>
          <w:b/>
          <w:bCs/>
        </w:rPr>
      </w:pPr>
      <w:r w:rsidRPr="00CB675B">
        <w:rPr>
          <w:b/>
          <w:bCs/>
        </w:rPr>
        <w:t>Pouze jedna</w:t>
      </w:r>
      <w:r w:rsidR="005C5A58" w:rsidRPr="00CB675B">
        <w:rPr>
          <w:b/>
          <w:bCs/>
        </w:rPr>
        <w:t xml:space="preserve"> předběžná nabídka/</w:t>
      </w:r>
      <w:r w:rsidRPr="00CB675B">
        <w:rPr>
          <w:b/>
          <w:bCs/>
        </w:rPr>
        <w:t>nabídka</w:t>
      </w:r>
    </w:p>
    <w:p w14:paraId="0FBB5BF7" w14:textId="42D8F455" w:rsidR="00A75BCA" w:rsidRPr="00CB675B" w:rsidRDefault="00A75BCA" w:rsidP="004B2E46">
      <w:pPr>
        <w:keepLines/>
        <w:jc w:val="both"/>
        <w:rPr>
          <w:bCs/>
        </w:rPr>
      </w:pPr>
      <w:bookmarkStart w:id="36" w:name="_Hlk6918943"/>
      <w:r w:rsidRPr="00CB675B">
        <w:rPr>
          <w:bCs/>
        </w:rPr>
        <w:t>Zadavatel upozorňuje, že Dodavatel je oprávněn podat pouze jednu</w:t>
      </w:r>
      <w:r w:rsidR="00AF587E" w:rsidRPr="00CB675B">
        <w:rPr>
          <w:bCs/>
        </w:rPr>
        <w:t xml:space="preserve"> předběžnou nabídku/</w:t>
      </w:r>
      <w:r w:rsidRPr="00CB675B">
        <w:rPr>
          <w:bCs/>
        </w:rPr>
        <w:t xml:space="preserve">nabídku v rámci výzvy Zadavatele k podání </w:t>
      </w:r>
      <w:r w:rsidR="00AF587E" w:rsidRPr="00CB675B">
        <w:rPr>
          <w:bCs/>
        </w:rPr>
        <w:t>předběžných nabídek/</w:t>
      </w:r>
      <w:r w:rsidRPr="00CB675B">
        <w:rPr>
          <w:bCs/>
        </w:rPr>
        <w:t xml:space="preserve">nabídek na konkrétní </w:t>
      </w:r>
      <w:r w:rsidR="00AF587E" w:rsidRPr="00CB675B">
        <w:rPr>
          <w:bCs/>
        </w:rPr>
        <w:t>ZŘ</w:t>
      </w:r>
      <w:r w:rsidRPr="00CB675B">
        <w:rPr>
          <w:bCs/>
        </w:rPr>
        <w:t xml:space="preserve">. Pokud se tedy rozhodne </w:t>
      </w:r>
      <w:bookmarkEnd w:id="36"/>
      <w:r w:rsidRPr="00CB675B">
        <w:rPr>
          <w:bCs/>
        </w:rPr>
        <w:t>podat</w:t>
      </w:r>
      <w:r w:rsidR="00AF587E" w:rsidRPr="00CB675B">
        <w:rPr>
          <w:bCs/>
        </w:rPr>
        <w:t xml:space="preserve"> předběžnou nabídku/</w:t>
      </w:r>
      <w:r w:rsidRPr="00CB675B">
        <w:rPr>
          <w:bCs/>
        </w:rPr>
        <w:t xml:space="preserve">nabídku, nesmí být </w:t>
      </w:r>
      <w:r w:rsidR="000A1621" w:rsidRPr="00CB675B">
        <w:rPr>
          <w:bCs/>
        </w:rPr>
        <w:t>jinou osobou</w:t>
      </w:r>
      <w:r w:rsidRPr="00CB675B">
        <w:rPr>
          <w:bCs/>
        </w:rPr>
        <w:t>, prostřednictvím</w:t>
      </w:r>
      <w:r w:rsidR="000A1621" w:rsidRPr="00CB675B">
        <w:rPr>
          <w:bCs/>
        </w:rPr>
        <w:t xml:space="preserve"> které</w:t>
      </w:r>
      <w:r w:rsidRPr="00CB675B">
        <w:rPr>
          <w:bCs/>
        </w:rPr>
        <w:t xml:space="preserve"> jiný </w:t>
      </w:r>
      <w:r w:rsidR="000A1621" w:rsidRPr="00CB675B">
        <w:rPr>
          <w:bCs/>
        </w:rPr>
        <w:t>D</w:t>
      </w:r>
      <w:r w:rsidRPr="00CB675B">
        <w:rPr>
          <w:bCs/>
        </w:rPr>
        <w:t xml:space="preserve">odavatel v téže kategorii prokazuje splnění podmínek </w:t>
      </w:r>
      <w:r w:rsidR="00AF587E" w:rsidRPr="00CB675B">
        <w:rPr>
          <w:bCs/>
        </w:rPr>
        <w:t xml:space="preserve">Zadavatele </w:t>
      </w:r>
      <w:r w:rsidRPr="00CB675B">
        <w:rPr>
          <w:bCs/>
        </w:rPr>
        <w:t>pro zařazení</w:t>
      </w:r>
      <w:r w:rsidR="000A1621" w:rsidRPr="00CB675B">
        <w:rPr>
          <w:bCs/>
        </w:rPr>
        <w:t xml:space="preserve"> do </w:t>
      </w:r>
      <w:r w:rsidR="00065BEA" w:rsidRPr="00CB675B">
        <w:rPr>
          <w:bCs/>
        </w:rPr>
        <w:t>S</w:t>
      </w:r>
      <w:r w:rsidR="000A1621" w:rsidRPr="00CB675B">
        <w:rPr>
          <w:bCs/>
        </w:rPr>
        <w:t>ystému kvalifikace a zároveň podává</w:t>
      </w:r>
      <w:r w:rsidR="00AF587E" w:rsidRPr="00CB675B">
        <w:rPr>
          <w:bCs/>
        </w:rPr>
        <w:t xml:space="preserve"> předběžnou nabídku/</w:t>
      </w:r>
      <w:r w:rsidR="000A1621" w:rsidRPr="00CB675B">
        <w:rPr>
          <w:bCs/>
        </w:rPr>
        <w:t>nabídku</w:t>
      </w:r>
      <w:r w:rsidRPr="00CB675B">
        <w:rPr>
          <w:bCs/>
        </w:rPr>
        <w:t>.</w:t>
      </w:r>
      <w:r w:rsidR="000A1621" w:rsidRPr="00CB675B">
        <w:rPr>
          <w:bCs/>
        </w:rPr>
        <w:t xml:space="preserve"> Obdobné platí, vyskytuje-li se Dodavatel jako subjekt v rámci společnosti dodavatelů,</w:t>
      </w:r>
      <w:r w:rsidRPr="00CB675B">
        <w:rPr>
          <w:bCs/>
        </w:rPr>
        <w:t xml:space="preserve"> </w:t>
      </w:r>
      <w:r w:rsidR="000A1621" w:rsidRPr="00CB675B">
        <w:rPr>
          <w:bCs/>
        </w:rPr>
        <w:t xml:space="preserve">kteří jsou zařazeni do </w:t>
      </w:r>
      <w:r w:rsidR="00065BEA" w:rsidRPr="00CB675B">
        <w:rPr>
          <w:bCs/>
        </w:rPr>
        <w:t>S</w:t>
      </w:r>
      <w:r w:rsidR="000A1621" w:rsidRPr="00CB675B">
        <w:rPr>
          <w:bCs/>
        </w:rPr>
        <w:t>ystému kvalifikace a zároveň podávají</w:t>
      </w:r>
      <w:r w:rsidR="00AF587E" w:rsidRPr="00CB675B">
        <w:rPr>
          <w:bCs/>
        </w:rPr>
        <w:t xml:space="preserve"> předběžnou nabídku/</w:t>
      </w:r>
      <w:r w:rsidR="000A1621" w:rsidRPr="00CB675B">
        <w:rPr>
          <w:bCs/>
        </w:rPr>
        <w:t>nabídku. Dodavatel, který bude vystupovat ve vícero</w:t>
      </w:r>
      <w:r w:rsidR="00AF587E" w:rsidRPr="00CB675B">
        <w:rPr>
          <w:bCs/>
        </w:rPr>
        <w:t xml:space="preserve"> předběžných nabídkách/</w:t>
      </w:r>
      <w:r w:rsidR="000A1621" w:rsidRPr="00CB675B">
        <w:rPr>
          <w:bCs/>
        </w:rPr>
        <w:t>nabídkách, resp. takto dotčené</w:t>
      </w:r>
      <w:r w:rsidR="00AF587E" w:rsidRPr="00CB675B">
        <w:rPr>
          <w:bCs/>
        </w:rPr>
        <w:t xml:space="preserve"> předběžné nabídky/</w:t>
      </w:r>
      <w:r w:rsidR="000A1621" w:rsidRPr="00CB675B">
        <w:rPr>
          <w:bCs/>
        </w:rPr>
        <w:t>nabídky budou ze zadávacího řízení vyloučeny</w:t>
      </w:r>
      <w:r w:rsidR="008C28C0" w:rsidRPr="00CB675B">
        <w:rPr>
          <w:bCs/>
        </w:rPr>
        <w:t xml:space="preserve"> Zadavatel je oprávněn, pokud Dodavatel poruší zákaz dle tohoto odstavce, Dodavatele vyřadit z příslušné kategorie Systému kvalifikace.</w:t>
      </w:r>
    </w:p>
    <w:p w14:paraId="3BBC0938" w14:textId="77777777" w:rsidR="00B67E0C" w:rsidRPr="00CB675B" w:rsidRDefault="00B67E0C" w:rsidP="00B67E0C">
      <w:pPr>
        <w:jc w:val="both"/>
        <w:rPr>
          <w:b/>
          <w:bCs/>
        </w:rPr>
      </w:pPr>
      <w:bookmarkStart w:id="37" w:name="_Hlk31105029"/>
      <w:r w:rsidRPr="00CB675B">
        <w:rPr>
          <w:b/>
          <w:bCs/>
        </w:rPr>
        <w:t>Upozornění zadavatele</w:t>
      </w:r>
    </w:p>
    <w:p w14:paraId="37BA82A9" w14:textId="77777777" w:rsidR="00B67E0C" w:rsidRPr="00CB675B" w:rsidRDefault="00B67E0C" w:rsidP="00B67E0C">
      <w:pPr>
        <w:jc w:val="both"/>
        <w:rPr>
          <w:bCs/>
        </w:rPr>
      </w:pPr>
      <w:r w:rsidRPr="00CB675B">
        <w:rPr>
          <w:bCs/>
        </w:rPr>
        <w:t>Zadavatel provede kontrolu u dodavatelů žádajících o zařazení do Systému kvalifikace, kteří jsou akciovou společností nebo mají právní formu obdobnou akciové společnosti, zda mají vydány výlučně zaknihované akcie.</w:t>
      </w:r>
    </w:p>
    <w:p w14:paraId="093354A8" w14:textId="01AFABF5" w:rsidR="00B67E0C" w:rsidRPr="00CB675B" w:rsidRDefault="00B67E0C" w:rsidP="00B67E0C">
      <w:pPr>
        <w:jc w:val="both"/>
        <w:rPr>
          <w:bCs/>
        </w:rPr>
      </w:pPr>
      <w:r w:rsidRPr="00CB675B">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w:t>
      </w:r>
      <w:r w:rsidR="0081162D" w:rsidRPr="00CB675B">
        <w:rPr>
          <w:bCs/>
        </w:rPr>
        <w:t>dodavatel</w:t>
      </w:r>
      <w:r w:rsidR="002C5ED5" w:rsidRPr="00CB675B">
        <w:rPr>
          <w:bCs/>
        </w:rPr>
        <w:t>e</w:t>
      </w:r>
      <w:r w:rsidRPr="00CB675B">
        <w:rPr>
          <w:bCs/>
        </w:rPr>
        <w:t xml:space="preserve"> zadávacího řízení vyloučí ze zadávacího řízení. </w:t>
      </w:r>
    </w:p>
    <w:p w14:paraId="11435A8B" w14:textId="6A9B970B" w:rsidR="00B67E0C" w:rsidRPr="00CB675B" w:rsidRDefault="00B67E0C" w:rsidP="00B67E0C">
      <w:pPr>
        <w:jc w:val="both"/>
        <w:rPr>
          <w:bCs/>
        </w:rPr>
      </w:pPr>
      <w:r w:rsidRPr="00CB675B">
        <w:rPr>
          <w:bCs/>
        </w:rPr>
        <w:lastRenderedPageBreak/>
        <w:t xml:space="preserve">Zadavatel může vyloučit </w:t>
      </w:r>
      <w:r w:rsidR="0081162D" w:rsidRPr="00CB675B">
        <w:rPr>
          <w:bCs/>
        </w:rPr>
        <w:t>dodavatel</w:t>
      </w:r>
      <w:r w:rsidR="00D3310F" w:rsidRPr="00CB675B">
        <w:rPr>
          <w:bCs/>
        </w:rPr>
        <w:t>e</w:t>
      </w:r>
      <w:r w:rsidRPr="00CB675B">
        <w:rPr>
          <w:bCs/>
        </w:rPr>
        <w:t xml:space="preserve"> zadávacího řízení, který je akciovou společností nebo má právní formu obdobnou akciové společnosti a nemá vydány výlučně zaknihované akcie.</w:t>
      </w:r>
    </w:p>
    <w:p w14:paraId="5FF55219" w14:textId="3950E84F" w:rsidR="00B67E0C" w:rsidRPr="00CB675B" w:rsidRDefault="00B67E0C" w:rsidP="00B67E0C">
      <w:pPr>
        <w:jc w:val="both"/>
        <w:rPr>
          <w:bCs/>
        </w:rPr>
      </w:pPr>
      <w:r w:rsidRPr="00CB675B">
        <w:rPr>
          <w:bCs/>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w:t>
      </w:r>
      <w:r w:rsidR="0081162D" w:rsidRPr="00CB675B">
        <w:rPr>
          <w:bCs/>
        </w:rPr>
        <w:t>dodavatel</w:t>
      </w:r>
      <w:r w:rsidR="002D0BBA" w:rsidRPr="00CB675B">
        <w:rPr>
          <w:bCs/>
        </w:rPr>
        <w:t>e</w:t>
      </w:r>
      <w:r w:rsidRPr="00CB675B">
        <w:rPr>
          <w:bCs/>
        </w:rPr>
        <w:t xml:space="preserve"> zadávacího řízení, s uvedením zdroje, z něhož údaje o velikosti podílu akcionářů vychází; tato žádost se považuje za žádost dle § 46 ZZVZ.</w:t>
      </w:r>
    </w:p>
    <w:p w14:paraId="6FECFAA2" w14:textId="55376DC1" w:rsidR="00BA02EF" w:rsidRPr="00CB675B" w:rsidRDefault="00BA02EF" w:rsidP="00B67E0C">
      <w:pPr>
        <w:jc w:val="both"/>
        <w:rPr>
          <w:bCs/>
        </w:rPr>
      </w:pPr>
      <w:r w:rsidRPr="00CB675B">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38" w:name="_Hlk45865863"/>
      <w:r w:rsidRPr="00CB675B">
        <w:t xml:space="preserve"> vůči němu nebo vůči členovi jeho statutárního nebo jiného orgánu nebo vůči bývalému členovi takového orgánu (společně dále jen „podezřelý“) není vedeno trestní řízení, v rámci kterého je podezřelý obviněn či obžalován, že spáchal trestný čin v souvislosti se svojí účastí v jakémkoli zadávacím řízení nebo v souvislosti s plněním jakékoli veřejné zakázky, a to například trestný čin podle § 216, § 256, § 257 nebo podle § 331, § 332 nebo § 333 trestního zákoníku, a</w:t>
      </w:r>
      <w:bookmarkStart w:id="39" w:name="_Hlk45865885"/>
      <w:bookmarkEnd w:id="38"/>
      <w:r w:rsidRPr="00CB675B">
        <w:t xml:space="preserve"> neuzavřel a neuzavře s jinými dodavateli zakázanou dohodu podle zvláštního právního předpisu (zákon o ochraně hospodářské soutěže) v souvislosti s danou veřejnou zakázkou</w:t>
      </w:r>
      <w:bookmarkEnd w:id="39"/>
      <w:r w:rsidRPr="00CB675B">
        <w:t>.</w:t>
      </w:r>
    </w:p>
    <w:bookmarkEnd w:id="37"/>
    <w:p w14:paraId="54DFBE70" w14:textId="77777777" w:rsidR="00D155FB" w:rsidRPr="00CB675B" w:rsidRDefault="00D155FB" w:rsidP="00D155FB">
      <w:pPr>
        <w:spacing w:after="0" w:line="240" w:lineRule="auto"/>
        <w:rPr>
          <w:rFonts w:ascii="Times New Roman" w:eastAsia="Times New Roman" w:hAnsi="Times New Roman" w:cs="Times New Roman"/>
          <w:sz w:val="24"/>
          <w:szCs w:val="24"/>
          <w:lang w:eastAsia="cs-CZ"/>
        </w:rPr>
      </w:pPr>
    </w:p>
    <w:p w14:paraId="40B4565F" w14:textId="77777777" w:rsidR="00E4086F" w:rsidRPr="00CB675B" w:rsidRDefault="00E4086F" w:rsidP="00200C28">
      <w:pPr>
        <w:pageBreakBefore/>
        <w:jc w:val="center"/>
        <w:rPr>
          <w:b/>
          <w:sz w:val="32"/>
          <w:szCs w:val="32"/>
        </w:rPr>
      </w:pPr>
      <w:r w:rsidRPr="00CB675B">
        <w:rPr>
          <w:b/>
          <w:sz w:val="32"/>
          <w:szCs w:val="32"/>
        </w:rPr>
        <w:lastRenderedPageBreak/>
        <w:t>Zvláštní část</w:t>
      </w:r>
    </w:p>
    <w:p w14:paraId="616251F4" w14:textId="77777777" w:rsidR="00E4086F" w:rsidRPr="00CB675B" w:rsidRDefault="00E4086F" w:rsidP="00E4086F"/>
    <w:p w14:paraId="472DAB6E" w14:textId="65C5D694" w:rsidR="009C0FE2" w:rsidRPr="00CB675B" w:rsidRDefault="00E4086F">
      <w:pPr>
        <w:pStyle w:val="Obsah1"/>
        <w:rPr>
          <w:rFonts w:eastAsiaTheme="minorEastAsia" w:cstheme="minorBidi"/>
          <w:b w:val="0"/>
          <w:bCs w:val="0"/>
          <w:caps w:val="0"/>
          <w:noProof/>
          <w:sz w:val="22"/>
          <w:szCs w:val="22"/>
          <w:lang w:eastAsia="cs-CZ"/>
        </w:rPr>
      </w:pPr>
      <w:r w:rsidRPr="00CB675B">
        <w:rPr>
          <w:sz w:val="28"/>
          <w:szCs w:val="28"/>
        </w:rPr>
        <w:fldChar w:fldCharType="begin"/>
      </w:r>
      <w:r w:rsidRPr="00CB675B">
        <w:rPr>
          <w:sz w:val="28"/>
          <w:szCs w:val="28"/>
        </w:rPr>
        <w:instrText xml:space="preserve"> TOC \o "1-3" \h \z \u </w:instrText>
      </w:r>
      <w:r w:rsidRPr="00CB675B">
        <w:rPr>
          <w:sz w:val="28"/>
          <w:szCs w:val="28"/>
        </w:rPr>
        <w:fldChar w:fldCharType="separate"/>
      </w:r>
      <w:hyperlink w:anchor="_Toc48196766" w:history="1">
        <w:r w:rsidR="009C0FE2" w:rsidRPr="00CB675B">
          <w:rPr>
            <w:rStyle w:val="Hypertextovodkaz"/>
            <w:noProof/>
            <w:color w:val="auto"/>
          </w:rPr>
          <w:t>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Úvod</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_Toc48196766 \h </w:instrText>
        </w:r>
        <w:r w:rsidR="009C0FE2" w:rsidRPr="00CB675B">
          <w:rPr>
            <w:noProof/>
            <w:webHidden/>
          </w:rPr>
        </w:r>
        <w:r w:rsidR="009C0FE2" w:rsidRPr="00CB675B">
          <w:rPr>
            <w:noProof/>
            <w:webHidden/>
          </w:rPr>
          <w:fldChar w:fldCharType="separate"/>
        </w:r>
        <w:r w:rsidR="00557505" w:rsidRPr="00CB675B">
          <w:rPr>
            <w:noProof/>
            <w:webHidden/>
          </w:rPr>
          <w:t>18</w:t>
        </w:r>
        <w:r w:rsidR="009C0FE2" w:rsidRPr="00CB675B">
          <w:rPr>
            <w:noProof/>
            <w:webHidden/>
          </w:rPr>
          <w:fldChar w:fldCharType="end"/>
        </w:r>
      </w:hyperlink>
    </w:p>
    <w:p w14:paraId="3E168450" w14:textId="4C379199" w:rsidR="009C0FE2" w:rsidRPr="00CB675B" w:rsidRDefault="00A90CA8">
      <w:pPr>
        <w:pStyle w:val="Obsah1"/>
        <w:rPr>
          <w:rFonts w:eastAsiaTheme="minorEastAsia" w:cstheme="minorBidi"/>
          <w:b w:val="0"/>
          <w:bCs w:val="0"/>
          <w:caps w:val="0"/>
          <w:noProof/>
          <w:sz w:val="22"/>
          <w:szCs w:val="22"/>
          <w:lang w:eastAsia="cs-CZ"/>
        </w:rPr>
      </w:pPr>
      <w:hyperlink w:anchor="_Toc48196767" w:history="1">
        <w:r w:rsidR="009C0FE2" w:rsidRPr="00CB675B">
          <w:rPr>
            <w:rStyle w:val="Hypertextovodkaz"/>
            <w:noProof/>
            <w:color w:val="auto"/>
          </w:rPr>
          <w:t>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Podmínky účasti v Systému kvalifikace společné pro všechny kategorie a obecná pravidla</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_Toc48196767 \h </w:instrText>
        </w:r>
        <w:r w:rsidR="009C0FE2" w:rsidRPr="00CB675B">
          <w:rPr>
            <w:noProof/>
            <w:webHidden/>
          </w:rPr>
        </w:r>
        <w:r w:rsidR="009C0FE2" w:rsidRPr="00CB675B">
          <w:rPr>
            <w:noProof/>
            <w:webHidden/>
          </w:rPr>
          <w:fldChar w:fldCharType="separate"/>
        </w:r>
        <w:r w:rsidR="00557505" w:rsidRPr="00CB675B">
          <w:rPr>
            <w:noProof/>
            <w:webHidden/>
          </w:rPr>
          <w:t>20</w:t>
        </w:r>
        <w:r w:rsidR="009C0FE2" w:rsidRPr="00CB675B">
          <w:rPr>
            <w:noProof/>
            <w:webHidden/>
          </w:rPr>
          <w:fldChar w:fldCharType="end"/>
        </w:r>
      </w:hyperlink>
    </w:p>
    <w:p w14:paraId="00DEB361" w14:textId="566D8136" w:rsidR="009C0FE2" w:rsidRPr="00CB675B" w:rsidRDefault="00A90CA8">
      <w:pPr>
        <w:pStyle w:val="Obsah1"/>
        <w:rPr>
          <w:rFonts w:eastAsiaTheme="minorEastAsia" w:cstheme="minorBidi"/>
          <w:b w:val="0"/>
          <w:bCs w:val="0"/>
          <w:caps w:val="0"/>
          <w:noProof/>
          <w:sz w:val="22"/>
          <w:szCs w:val="22"/>
          <w:lang w:eastAsia="cs-CZ"/>
        </w:rPr>
      </w:pPr>
      <w:hyperlink w:anchor="_Toc48196768" w:history="1">
        <w:r w:rsidR="009C0FE2" w:rsidRPr="00CB675B">
          <w:rPr>
            <w:rStyle w:val="Hypertextovodkaz"/>
            <w:noProof/>
            <w:color w:val="auto"/>
          </w:rPr>
          <w:t>III.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Kategorie/Části Systému kvalifikace pro Sektorovou veřejnou zakázku „Elektromontážní práce“</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_Toc48196768 \h </w:instrText>
        </w:r>
        <w:r w:rsidR="009C0FE2" w:rsidRPr="00CB675B">
          <w:rPr>
            <w:noProof/>
            <w:webHidden/>
          </w:rPr>
        </w:r>
        <w:r w:rsidR="009C0FE2" w:rsidRPr="00CB675B">
          <w:rPr>
            <w:noProof/>
            <w:webHidden/>
          </w:rPr>
          <w:fldChar w:fldCharType="separate"/>
        </w:r>
        <w:r w:rsidR="00557505" w:rsidRPr="00CB675B">
          <w:rPr>
            <w:noProof/>
            <w:webHidden/>
          </w:rPr>
          <w:t>22</w:t>
        </w:r>
        <w:r w:rsidR="009C0FE2" w:rsidRPr="00CB675B">
          <w:rPr>
            <w:noProof/>
            <w:webHidden/>
          </w:rPr>
          <w:fldChar w:fldCharType="end"/>
        </w:r>
      </w:hyperlink>
    </w:p>
    <w:p w14:paraId="7A943A32" w14:textId="02AB59AD" w:rsidR="009C0FE2" w:rsidRPr="00CB675B" w:rsidRDefault="00A90CA8">
      <w:pPr>
        <w:pStyle w:val="Obsah1"/>
        <w:rPr>
          <w:rFonts w:eastAsiaTheme="minorEastAsia" w:cstheme="minorBidi"/>
          <w:b w:val="0"/>
          <w:bCs w:val="0"/>
          <w:caps w:val="0"/>
          <w:noProof/>
          <w:sz w:val="22"/>
          <w:szCs w:val="22"/>
          <w:lang w:eastAsia="cs-CZ"/>
        </w:rPr>
      </w:pPr>
      <w:hyperlink w:anchor="_Toc48196769" w:history="1">
        <w:r w:rsidR="009C0FE2" w:rsidRPr="00CB675B">
          <w:rPr>
            <w:rStyle w:val="Hypertextovodkaz"/>
            <w:noProof/>
            <w:color w:val="auto"/>
          </w:rPr>
          <w:t>IV.</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Zvláštní pravidla pro kategorii:  Části 1,4,7,10,13,16,19,22,25,28 a 31 - Stavby malého rozsahu na zařízení NN do 1000 V na kabelových vedeních</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_Toc48196769 \h </w:instrText>
        </w:r>
        <w:r w:rsidR="009C0FE2" w:rsidRPr="00CB675B">
          <w:rPr>
            <w:noProof/>
            <w:webHidden/>
          </w:rPr>
        </w:r>
        <w:r w:rsidR="009C0FE2" w:rsidRPr="00CB675B">
          <w:rPr>
            <w:noProof/>
            <w:webHidden/>
          </w:rPr>
          <w:fldChar w:fldCharType="separate"/>
        </w:r>
        <w:r w:rsidR="00557505" w:rsidRPr="00CB675B">
          <w:rPr>
            <w:noProof/>
            <w:webHidden/>
          </w:rPr>
          <w:t>24</w:t>
        </w:r>
        <w:r w:rsidR="009C0FE2" w:rsidRPr="00CB675B">
          <w:rPr>
            <w:noProof/>
            <w:webHidden/>
          </w:rPr>
          <w:fldChar w:fldCharType="end"/>
        </w:r>
      </w:hyperlink>
    </w:p>
    <w:p w14:paraId="332AA0A6" w14:textId="35D42F2C" w:rsidR="009C0FE2" w:rsidRPr="00CB675B" w:rsidRDefault="00A90CA8">
      <w:pPr>
        <w:pStyle w:val="Obsah1"/>
        <w:rPr>
          <w:rFonts w:eastAsiaTheme="minorEastAsia" w:cstheme="minorBidi"/>
          <w:b w:val="0"/>
          <w:bCs w:val="0"/>
          <w:caps w:val="0"/>
          <w:noProof/>
          <w:sz w:val="22"/>
          <w:szCs w:val="22"/>
          <w:lang w:eastAsia="cs-CZ"/>
        </w:rPr>
      </w:pPr>
      <w:hyperlink w:anchor="_Toc48196779" w:history="1">
        <w:r w:rsidR="009C0FE2" w:rsidRPr="00CB675B">
          <w:rPr>
            <w:rStyle w:val="Hypertextovodkaz"/>
            <w:noProof/>
            <w:color w:val="auto"/>
          </w:rPr>
          <w:t>V.</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Zvláštní pravidla pro kategorii:  Části 2, 5, 8, 11, 14, 17, 20, 23, 26, 29 a 32 - Stavby malého rozsahu na zařízení NN do  1000 V s připojením na venkovní vedení</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_Toc48196779 \h </w:instrText>
        </w:r>
        <w:r w:rsidR="009C0FE2" w:rsidRPr="00CB675B">
          <w:rPr>
            <w:noProof/>
            <w:webHidden/>
          </w:rPr>
        </w:r>
        <w:r w:rsidR="009C0FE2" w:rsidRPr="00CB675B">
          <w:rPr>
            <w:noProof/>
            <w:webHidden/>
          </w:rPr>
          <w:fldChar w:fldCharType="separate"/>
        </w:r>
        <w:r w:rsidR="00557505" w:rsidRPr="00CB675B">
          <w:rPr>
            <w:noProof/>
            <w:webHidden/>
          </w:rPr>
          <w:t>31</w:t>
        </w:r>
        <w:r w:rsidR="009C0FE2" w:rsidRPr="00CB675B">
          <w:rPr>
            <w:noProof/>
            <w:webHidden/>
          </w:rPr>
          <w:fldChar w:fldCharType="end"/>
        </w:r>
      </w:hyperlink>
    </w:p>
    <w:p w14:paraId="17E47771" w14:textId="4B0CC755" w:rsidR="009C0FE2" w:rsidRPr="00CB675B" w:rsidRDefault="00A90CA8">
      <w:pPr>
        <w:pStyle w:val="Obsah1"/>
        <w:rPr>
          <w:rFonts w:eastAsiaTheme="minorEastAsia" w:cstheme="minorBidi"/>
          <w:b w:val="0"/>
          <w:bCs w:val="0"/>
          <w:caps w:val="0"/>
          <w:noProof/>
          <w:sz w:val="22"/>
          <w:szCs w:val="22"/>
          <w:lang w:eastAsia="cs-CZ"/>
        </w:rPr>
      </w:pPr>
      <w:hyperlink w:anchor="_Toc48196787" w:history="1">
        <w:r w:rsidR="009C0FE2" w:rsidRPr="00CB675B">
          <w:rPr>
            <w:rStyle w:val="Hypertextovodkaz"/>
            <w:noProof/>
            <w:color w:val="auto"/>
          </w:rPr>
          <w:t>VI.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 xml:space="preserve">Zvláštní pravidla pro kategorii:  Části 3, 6, 9, 12, 15, 18, </w:t>
        </w:r>
        <w:r w:rsidR="00370991" w:rsidRPr="00CB675B">
          <w:rPr>
            <w:rStyle w:val="Hypertextovodkaz"/>
            <w:noProof/>
            <w:color w:val="auto"/>
          </w:rPr>
          <w:t xml:space="preserve">21, </w:t>
        </w:r>
        <w:r w:rsidR="009C0FE2" w:rsidRPr="00CB675B">
          <w:rPr>
            <w:rStyle w:val="Hypertextovodkaz"/>
            <w:noProof/>
            <w:color w:val="auto"/>
          </w:rPr>
          <w:t>24, 27, 30 a 33 -</w:t>
        </w:r>
        <w:r w:rsidR="009C0FE2" w:rsidRPr="00CB675B">
          <w:rPr>
            <w:rStyle w:val="Hypertextovodkaz"/>
            <w:noProof/>
            <w:color w:val="auto"/>
            <w:lang w:eastAsia="cs-CZ"/>
          </w:rPr>
          <w:t xml:space="preserve"> </w:t>
        </w:r>
        <w:r w:rsidR="009C0FE2" w:rsidRPr="00CB675B">
          <w:rPr>
            <w:rStyle w:val="Hypertextovodkaz"/>
            <w:noProof/>
            <w:color w:val="auto"/>
          </w:rPr>
          <w:t>Stavby</w:t>
        </w:r>
        <w:r w:rsidR="009C0FE2" w:rsidRPr="00CB675B">
          <w:rPr>
            <w:rStyle w:val="Hypertextovodkaz"/>
            <w:noProof/>
            <w:color w:val="auto"/>
            <w:lang w:eastAsia="cs-CZ"/>
          </w:rPr>
          <w:t xml:space="preserve"> </w:t>
        </w:r>
        <w:r w:rsidR="009C0FE2" w:rsidRPr="00CB675B">
          <w:rPr>
            <w:rStyle w:val="Hypertextovodkaz"/>
            <w:noProof/>
            <w:color w:val="auto"/>
          </w:rPr>
          <w:t>a odstraňování poruch na zařízení VN, NN a DTS</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_Toc48196787 \h </w:instrText>
        </w:r>
        <w:r w:rsidR="009C0FE2" w:rsidRPr="00CB675B">
          <w:rPr>
            <w:noProof/>
            <w:webHidden/>
          </w:rPr>
        </w:r>
        <w:r w:rsidR="009C0FE2" w:rsidRPr="00CB675B">
          <w:rPr>
            <w:noProof/>
            <w:webHidden/>
          </w:rPr>
          <w:fldChar w:fldCharType="separate"/>
        </w:r>
        <w:r w:rsidR="00557505" w:rsidRPr="00CB675B">
          <w:rPr>
            <w:noProof/>
            <w:webHidden/>
          </w:rPr>
          <w:t>39</w:t>
        </w:r>
        <w:r w:rsidR="009C0FE2" w:rsidRPr="00CB675B">
          <w:rPr>
            <w:noProof/>
            <w:webHidden/>
          </w:rPr>
          <w:fldChar w:fldCharType="end"/>
        </w:r>
      </w:hyperlink>
    </w:p>
    <w:p w14:paraId="4FE0A14A" w14:textId="15AAF602" w:rsidR="009C0FE2" w:rsidRPr="00CB675B" w:rsidRDefault="00A90CA8">
      <w:pPr>
        <w:pStyle w:val="Obsah1"/>
        <w:rPr>
          <w:rFonts w:eastAsiaTheme="minorEastAsia" w:cstheme="minorBidi"/>
          <w:b w:val="0"/>
          <w:bCs w:val="0"/>
          <w:caps w:val="0"/>
          <w:noProof/>
          <w:sz w:val="22"/>
          <w:szCs w:val="22"/>
          <w:lang w:eastAsia="cs-CZ"/>
        </w:rPr>
      </w:pPr>
      <w:hyperlink w:anchor="_Toc48196795" w:history="1">
        <w:r w:rsidR="009C0FE2" w:rsidRPr="00CB675B">
          <w:rPr>
            <w:rStyle w:val="Hypertextovodkaz"/>
            <w:noProof/>
            <w:color w:val="auto"/>
          </w:rPr>
          <w:t>VII.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Přílohy</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_Toc48196795 \h </w:instrText>
        </w:r>
        <w:r w:rsidR="009C0FE2" w:rsidRPr="00CB675B">
          <w:rPr>
            <w:noProof/>
            <w:webHidden/>
          </w:rPr>
        </w:r>
        <w:r w:rsidR="009C0FE2" w:rsidRPr="00CB675B">
          <w:rPr>
            <w:noProof/>
            <w:webHidden/>
          </w:rPr>
          <w:fldChar w:fldCharType="separate"/>
        </w:r>
        <w:r w:rsidR="00557505" w:rsidRPr="00CB675B">
          <w:rPr>
            <w:noProof/>
            <w:webHidden/>
          </w:rPr>
          <w:t>50</w:t>
        </w:r>
        <w:r w:rsidR="009C0FE2" w:rsidRPr="00CB675B">
          <w:rPr>
            <w:noProof/>
            <w:webHidden/>
          </w:rPr>
          <w:fldChar w:fldCharType="end"/>
        </w:r>
      </w:hyperlink>
    </w:p>
    <w:p w14:paraId="3B206018" w14:textId="2BF05781" w:rsidR="00E4086F" w:rsidRPr="00CB675B" w:rsidRDefault="00E4086F" w:rsidP="00E4086F">
      <w:pPr>
        <w:tabs>
          <w:tab w:val="left" w:pos="660"/>
          <w:tab w:val="left" w:pos="709"/>
        </w:tabs>
        <w:spacing w:before="120" w:after="120"/>
      </w:pPr>
      <w:r w:rsidRPr="00CB675B">
        <w:rPr>
          <w:b/>
          <w:bCs/>
          <w:sz w:val="28"/>
          <w:szCs w:val="28"/>
        </w:rPr>
        <w:fldChar w:fldCharType="end"/>
      </w:r>
    </w:p>
    <w:p w14:paraId="0F7BFD8A" w14:textId="77777777" w:rsidR="00E4086F" w:rsidRPr="00CB675B" w:rsidRDefault="00E4086F" w:rsidP="008C5686">
      <w:pPr>
        <w:pStyle w:val="Nadpis1"/>
        <w:pageBreakBefore/>
        <w:numPr>
          <w:ilvl w:val="0"/>
          <w:numId w:val="7"/>
        </w:numPr>
        <w:spacing w:before="360" w:after="120"/>
        <w:ind w:left="284" w:hanging="284"/>
        <w:jc w:val="center"/>
        <w:rPr>
          <w:rFonts w:asciiTheme="minorHAnsi" w:hAnsiTheme="minorHAnsi" w:cstheme="minorHAnsi"/>
        </w:rPr>
      </w:pPr>
      <w:bookmarkStart w:id="40" w:name="_Toc7510473"/>
      <w:bookmarkStart w:id="41" w:name="_Toc11834519"/>
      <w:bookmarkStart w:id="42" w:name="_Toc48196766"/>
      <w:r w:rsidRPr="00CB675B">
        <w:rPr>
          <w:rFonts w:asciiTheme="minorHAnsi" w:hAnsiTheme="minorHAnsi" w:cstheme="minorHAnsi"/>
        </w:rPr>
        <w:lastRenderedPageBreak/>
        <w:t>Úvod</w:t>
      </w:r>
      <w:bookmarkEnd w:id="40"/>
      <w:bookmarkEnd w:id="41"/>
      <w:bookmarkEnd w:id="42"/>
    </w:p>
    <w:p w14:paraId="22BA5434" w14:textId="7DDCD385" w:rsidR="00E4086F" w:rsidRPr="00CB675B" w:rsidRDefault="00E4086F" w:rsidP="00E4086F">
      <w:pPr>
        <w:jc w:val="both"/>
      </w:pPr>
      <w:r w:rsidRPr="00CB675B">
        <w:t xml:space="preserve">V rámci této části (Zvláštní část) Zadavatel specifikuje jednotlivé kategorie, které představují </w:t>
      </w:r>
      <w:r w:rsidR="00961165" w:rsidRPr="00CB675B">
        <w:t>jednotlivé části</w:t>
      </w:r>
      <w:r w:rsidRPr="00CB675B">
        <w:t xml:space="preserve"> </w:t>
      </w:r>
      <w:r w:rsidR="00961165" w:rsidRPr="00CB675B">
        <w:t xml:space="preserve">budoucí </w:t>
      </w:r>
      <w:r w:rsidRPr="00CB675B">
        <w:t>Sektorov</w:t>
      </w:r>
      <w:r w:rsidR="00961165" w:rsidRPr="00CB675B">
        <w:t>é</w:t>
      </w:r>
      <w:r w:rsidRPr="00CB675B">
        <w:t xml:space="preserve"> veřejn</w:t>
      </w:r>
      <w:r w:rsidR="00961165" w:rsidRPr="00CB675B">
        <w:t>é</w:t>
      </w:r>
      <w:r w:rsidRPr="00CB675B">
        <w:t xml:space="preserve"> zakáz</w:t>
      </w:r>
      <w:r w:rsidR="00961165" w:rsidRPr="00CB675B">
        <w:t>ky</w:t>
      </w:r>
      <w:r w:rsidRPr="00CB675B">
        <w:t>, kter</w:t>
      </w:r>
      <w:r w:rsidR="00961165" w:rsidRPr="00CB675B">
        <w:t>ou</w:t>
      </w:r>
      <w:r w:rsidRPr="00CB675B">
        <w:t xml:space="preserve"> bude Zadavatel moci realizovat prostřednictvím Systému kvalifikace. Aktuální znění pravidel pro Systém kvalifikace zavedený Zadavatelem (včetně Obecné části a Zvláštní části) je neomezeným a přímým dálkovým přístupem bezplatně dostupný na profilu Zadavatele umístěném v elektronickém nástroji E-ZAK.</w:t>
      </w:r>
    </w:p>
    <w:p w14:paraId="17E131F0" w14:textId="56121E73" w:rsidR="00C82AC5" w:rsidRPr="00CB675B" w:rsidRDefault="000761AA" w:rsidP="00E7270B">
      <w:pPr>
        <w:jc w:val="both"/>
      </w:pPr>
      <w:r w:rsidRPr="00CB675B">
        <w:t>V rámci této části zadavatel podrobně popisuje požadavky na zavedení do Systému kvalifikace pro</w:t>
      </w:r>
      <w:r w:rsidR="00961165" w:rsidRPr="00CB675B">
        <w:t xml:space="preserve"> jednotlivé části předmětu plnění</w:t>
      </w:r>
      <w:r w:rsidR="00026026" w:rsidRPr="00CB675B">
        <w:t xml:space="preserve"> </w:t>
      </w:r>
      <w:r w:rsidR="00802BBC" w:rsidRPr="00CB675B">
        <w:t>Elektromontážní práce</w:t>
      </w:r>
      <w:r w:rsidR="00467484" w:rsidRPr="00CB675B">
        <w:t>:</w:t>
      </w:r>
      <w:bookmarkStart w:id="43" w:name="_Toc11834520"/>
      <w:r w:rsidR="00E7270B" w:rsidRPr="00CB675B">
        <w:t xml:space="preserve"> </w:t>
      </w:r>
      <w:r w:rsidR="006A21A0" w:rsidRPr="00CB675B">
        <w:rPr>
          <w:rFonts w:ascii="Calibri" w:hAnsi="Calibri" w:cs="Calibri"/>
        </w:rPr>
        <w:t xml:space="preserve">provádění elektromontážních a stavebně montážních prací, drobných stavebních a zemních prací </w:t>
      </w:r>
      <w:r w:rsidR="00E11303" w:rsidRPr="00CB675B">
        <w:rPr>
          <w:rFonts w:ascii="Calibri" w:hAnsi="Calibri" w:cs="Calibri"/>
        </w:rPr>
        <w:t xml:space="preserve">(stavby na klíč) </w:t>
      </w:r>
      <w:r w:rsidR="006A21A0" w:rsidRPr="00CB675B">
        <w:rPr>
          <w:rFonts w:ascii="Calibri" w:hAnsi="Calibri" w:cs="Calibri"/>
        </w:rPr>
        <w:t xml:space="preserve">a dokončovacích prací v souvislosti se zajištěním údržby, oprav a odstraňování poruch na elektrických zařízeních DS provozované zadavatelem, zajištění realizace liniových staveb na napěťové hladině VN, NN a zajištění realizace DTS, včetně dodávky vybraného materiálu (betony, písky, apod.), dovozu veškerého potřebného materiálu na místo plnění, zajištění souvisejících geodetických prací a dalších činností s tím souvisejících. </w:t>
      </w:r>
    </w:p>
    <w:p w14:paraId="422B48F7" w14:textId="1AD7D4CB" w:rsidR="00E7270B" w:rsidRPr="00CB675B" w:rsidRDefault="00E7270B" w:rsidP="006A21A0">
      <w:pPr>
        <w:pStyle w:val="StylGaramond12bPROST"/>
        <w:spacing w:line="276" w:lineRule="auto"/>
        <w:rPr>
          <w:rFonts w:ascii="Calibri" w:hAnsi="Calibri" w:cs="Calibri"/>
          <w:color w:val="auto"/>
          <w:sz w:val="22"/>
          <w:szCs w:val="22"/>
        </w:rPr>
      </w:pPr>
      <w:r w:rsidRPr="00CB675B">
        <w:rPr>
          <w:rFonts w:ascii="Calibri" w:hAnsi="Calibri" w:cs="Calibri"/>
          <w:color w:val="auto"/>
          <w:sz w:val="22"/>
          <w:szCs w:val="22"/>
        </w:rPr>
        <w:t>Systém kvalifikace je rozdělen</w:t>
      </w:r>
      <w:r w:rsidR="002E0777" w:rsidRPr="00CB675B">
        <w:rPr>
          <w:rFonts w:ascii="Calibri" w:hAnsi="Calibri" w:cs="Calibri"/>
          <w:color w:val="auto"/>
          <w:sz w:val="22"/>
          <w:szCs w:val="22"/>
        </w:rPr>
        <w:t xml:space="preserve"> na jednotlivé regiony a</w:t>
      </w:r>
      <w:r w:rsidRPr="00CB675B">
        <w:rPr>
          <w:rFonts w:ascii="Calibri" w:hAnsi="Calibri" w:cs="Calibri"/>
          <w:color w:val="auto"/>
          <w:sz w:val="22"/>
          <w:szCs w:val="22"/>
        </w:rPr>
        <w:t xml:space="preserve"> do</w:t>
      </w:r>
      <w:r w:rsidR="002E0777" w:rsidRPr="00CB675B">
        <w:rPr>
          <w:rFonts w:ascii="Calibri" w:hAnsi="Calibri" w:cs="Calibri"/>
          <w:color w:val="auto"/>
          <w:sz w:val="22"/>
          <w:szCs w:val="22"/>
        </w:rPr>
        <w:t xml:space="preserve"> kategorií</w:t>
      </w:r>
      <w:r w:rsidRPr="00CB675B">
        <w:rPr>
          <w:rFonts w:ascii="Calibri" w:hAnsi="Calibri" w:cs="Calibri"/>
          <w:color w:val="auto"/>
          <w:sz w:val="22"/>
          <w:szCs w:val="22"/>
        </w:rPr>
        <w:t>:</w:t>
      </w:r>
    </w:p>
    <w:tbl>
      <w:tblPr>
        <w:tblW w:w="8992" w:type="dxa"/>
        <w:jc w:val="center"/>
        <w:tblCellMar>
          <w:left w:w="0" w:type="dxa"/>
          <w:right w:w="0" w:type="dxa"/>
        </w:tblCellMar>
        <w:tblLook w:val="04A0" w:firstRow="1" w:lastRow="0" w:firstColumn="1" w:lastColumn="0" w:noHBand="0" w:noVBand="1"/>
      </w:tblPr>
      <w:tblGrid>
        <w:gridCol w:w="710"/>
        <w:gridCol w:w="8282"/>
      </w:tblGrid>
      <w:tr w:rsidR="00CB675B" w:rsidRPr="00CB675B" w14:paraId="3252F5CD" w14:textId="77777777" w:rsidTr="00795A3C">
        <w:trPr>
          <w:trHeight w:val="187"/>
          <w:jc w:val="center"/>
        </w:trPr>
        <w:tc>
          <w:tcPr>
            <w:tcW w:w="71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FDDE2C" w14:textId="77777777" w:rsidR="00E7270B" w:rsidRPr="00CB675B" w:rsidRDefault="00E7270B">
            <w:pPr>
              <w:jc w:val="center"/>
              <w:rPr>
                <w:b/>
                <w:bCs/>
                <w:sz w:val="20"/>
                <w:szCs w:val="20"/>
                <w:lang w:eastAsia="cs-CZ"/>
              </w:rPr>
            </w:pPr>
            <w:bookmarkStart w:id="44" w:name="_Hlk49254585"/>
            <w:r w:rsidRPr="00CB675B">
              <w:rPr>
                <w:b/>
                <w:bCs/>
                <w:sz w:val="20"/>
                <w:szCs w:val="20"/>
                <w:lang w:eastAsia="cs-CZ"/>
              </w:rPr>
              <w:t>1.</w:t>
            </w:r>
          </w:p>
        </w:tc>
        <w:tc>
          <w:tcPr>
            <w:tcW w:w="82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34111C1" w14:textId="2D123AD0" w:rsidR="00E7270B" w:rsidRPr="00CB675B" w:rsidRDefault="00A51AE0">
            <w:pPr>
              <w:rPr>
                <w:b/>
                <w:bCs/>
                <w:sz w:val="20"/>
                <w:szCs w:val="20"/>
                <w:lang w:eastAsia="cs-CZ"/>
              </w:rPr>
            </w:pPr>
            <w:r w:rsidRPr="00CB675B">
              <w:rPr>
                <w:b/>
                <w:bCs/>
                <w:sz w:val="20"/>
                <w:szCs w:val="20"/>
                <w:lang w:eastAsia="cs-CZ"/>
              </w:rPr>
              <w:t xml:space="preserve">Stavby malého rozsahu na zařízení </w:t>
            </w:r>
            <w:r w:rsidR="00E7270B" w:rsidRPr="00CB675B">
              <w:rPr>
                <w:b/>
                <w:bCs/>
                <w:sz w:val="20"/>
                <w:szCs w:val="20"/>
                <w:lang w:eastAsia="cs-CZ"/>
              </w:rPr>
              <w:t xml:space="preserve">NN </w:t>
            </w:r>
            <w:proofErr w:type="gramStart"/>
            <w:r w:rsidR="00E7270B" w:rsidRPr="00CB675B">
              <w:rPr>
                <w:b/>
                <w:bCs/>
                <w:sz w:val="20"/>
                <w:szCs w:val="20"/>
                <w:lang w:eastAsia="cs-CZ"/>
              </w:rPr>
              <w:t>do  1000</w:t>
            </w:r>
            <w:proofErr w:type="gramEnd"/>
            <w:r w:rsidR="00E7270B" w:rsidRPr="00CB675B">
              <w:rPr>
                <w:b/>
                <w:bCs/>
                <w:sz w:val="20"/>
                <w:szCs w:val="20"/>
                <w:lang w:eastAsia="cs-CZ"/>
              </w:rPr>
              <w:t xml:space="preserve"> V</w:t>
            </w:r>
            <w:r w:rsidRPr="00CB675B">
              <w:rPr>
                <w:b/>
                <w:bCs/>
                <w:sz w:val="20"/>
                <w:szCs w:val="20"/>
                <w:lang w:eastAsia="cs-CZ"/>
              </w:rPr>
              <w:t> na kabelových vedeních</w:t>
            </w:r>
          </w:p>
        </w:tc>
      </w:tr>
      <w:tr w:rsidR="00CB675B" w:rsidRPr="00CB675B" w14:paraId="4C0A8212"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33AC8766" w14:textId="77777777" w:rsidR="00F50958" w:rsidRPr="00CB675B" w:rsidRDefault="00F50958">
            <w:pPr>
              <w:jc w:val="center"/>
              <w:rPr>
                <w:b/>
                <w:bCs/>
                <w:sz w:val="20"/>
                <w:szCs w:val="20"/>
                <w:lang w:eastAsia="cs-CZ"/>
              </w:rPr>
            </w:pPr>
            <w:r w:rsidRPr="00CB675B">
              <w:rPr>
                <w:b/>
                <w:bCs/>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CD32A4B" w14:textId="019D2E73" w:rsidR="00F50958" w:rsidRPr="00CB675B" w:rsidRDefault="00F50958" w:rsidP="00145B81">
            <w:pPr>
              <w:spacing w:line="276" w:lineRule="auto"/>
              <w:rPr>
                <w:sz w:val="20"/>
                <w:szCs w:val="20"/>
                <w:lang w:eastAsia="cs-CZ"/>
              </w:rPr>
            </w:pPr>
            <w:r w:rsidRPr="00CB675B">
              <w:rPr>
                <w:sz w:val="20"/>
                <w:szCs w:val="20"/>
                <w:lang w:eastAsia="cs-CZ"/>
              </w:rPr>
              <w:t xml:space="preserve">CAPEX </w:t>
            </w:r>
            <w:r w:rsidR="00145B81" w:rsidRPr="00CB675B">
              <w:rPr>
                <w:bCs/>
              </w:rPr>
              <w:t>plánované stavby pouze kabelového vedení NN, jejich finanční limit 0 - 0,7 mil. Kč,</w:t>
            </w:r>
          </w:p>
        </w:tc>
      </w:tr>
      <w:tr w:rsidR="00CB675B" w:rsidRPr="00CB675B" w14:paraId="45B85BB9" w14:textId="77777777" w:rsidTr="00795A3C">
        <w:trPr>
          <w:trHeight w:val="187"/>
          <w:jc w:val="center"/>
        </w:trPr>
        <w:tc>
          <w:tcPr>
            <w:tcW w:w="710" w:type="dxa"/>
            <w:vMerge/>
            <w:tcBorders>
              <w:left w:val="single" w:sz="8" w:space="0" w:color="auto"/>
              <w:right w:val="single" w:sz="8" w:space="0" w:color="auto"/>
            </w:tcBorders>
            <w:vAlign w:val="center"/>
            <w:hideMark/>
          </w:tcPr>
          <w:p w14:paraId="4A2CCC13"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735A5A5" w14:textId="399B11FB" w:rsidR="00145B81" w:rsidRPr="00CB675B" w:rsidRDefault="00145B81" w:rsidP="00145B81">
            <w:pPr>
              <w:spacing w:line="276" w:lineRule="auto"/>
              <w:rPr>
                <w:bCs/>
              </w:rPr>
            </w:pPr>
            <w:r w:rsidRPr="00CB675B">
              <w:rPr>
                <w:bCs/>
              </w:rPr>
              <w:t>OPEX provozní stavby (běžná oprava) pouze na kabelovém vedení NN, finanční limit 0 - 0,1 mil. Kč,</w:t>
            </w:r>
          </w:p>
          <w:p w14:paraId="339DBF15" w14:textId="0A0B868E" w:rsidR="00F50958" w:rsidRPr="00CB675B" w:rsidRDefault="00F50958">
            <w:pPr>
              <w:rPr>
                <w:sz w:val="20"/>
                <w:szCs w:val="20"/>
                <w:lang w:eastAsia="cs-CZ"/>
              </w:rPr>
            </w:pPr>
          </w:p>
        </w:tc>
      </w:tr>
      <w:tr w:rsidR="00CB675B" w:rsidRPr="00CB675B" w14:paraId="5FC8B5B1" w14:textId="77777777" w:rsidTr="00795A3C">
        <w:trPr>
          <w:trHeight w:val="187"/>
          <w:jc w:val="center"/>
        </w:trPr>
        <w:tc>
          <w:tcPr>
            <w:tcW w:w="710" w:type="dxa"/>
            <w:vMerge/>
            <w:tcBorders>
              <w:left w:val="single" w:sz="8" w:space="0" w:color="auto"/>
              <w:right w:val="single" w:sz="8" w:space="0" w:color="auto"/>
            </w:tcBorders>
            <w:vAlign w:val="center"/>
            <w:hideMark/>
          </w:tcPr>
          <w:p w14:paraId="4CA3B2E8"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CB96C60" w14:textId="5BCC3948" w:rsidR="00145B81" w:rsidRPr="00CB675B" w:rsidRDefault="00145B81" w:rsidP="00145B81">
            <w:pPr>
              <w:spacing w:line="276" w:lineRule="auto"/>
              <w:rPr>
                <w:bCs/>
              </w:rPr>
            </w:pPr>
            <w:r w:rsidRPr="00CB675B">
              <w:rPr>
                <w:bCs/>
              </w:rPr>
              <w:t>CAPEX stavby na klíč realizované pouze kabelové vedení NN</w:t>
            </w:r>
          </w:p>
          <w:p w14:paraId="3F133AEF" w14:textId="5C9A0B89" w:rsidR="00F50958" w:rsidRPr="00CB675B" w:rsidRDefault="00F50958">
            <w:pPr>
              <w:rPr>
                <w:sz w:val="20"/>
                <w:szCs w:val="20"/>
                <w:lang w:eastAsia="cs-CZ"/>
              </w:rPr>
            </w:pPr>
          </w:p>
        </w:tc>
      </w:tr>
      <w:tr w:rsidR="00CB675B" w:rsidRPr="00CB675B" w14:paraId="6F8EC7AF" w14:textId="77777777" w:rsidTr="00795A3C">
        <w:trPr>
          <w:trHeight w:val="187"/>
          <w:jc w:val="center"/>
        </w:trPr>
        <w:tc>
          <w:tcPr>
            <w:tcW w:w="710" w:type="dxa"/>
            <w:vMerge/>
            <w:tcBorders>
              <w:left w:val="single" w:sz="8" w:space="0" w:color="auto"/>
              <w:bottom w:val="single" w:sz="8" w:space="0" w:color="auto"/>
              <w:right w:val="single" w:sz="8" w:space="0" w:color="auto"/>
            </w:tcBorders>
            <w:vAlign w:val="center"/>
          </w:tcPr>
          <w:p w14:paraId="636B3273"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227B4EE7" w14:textId="18D1712E" w:rsidR="00F50958" w:rsidRPr="00CB675B" w:rsidRDefault="00F50958">
            <w:pPr>
              <w:rPr>
                <w:sz w:val="20"/>
                <w:szCs w:val="20"/>
                <w:lang w:eastAsia="cs-CZ"/>
              </w:rPr>
            </w:pPr>
          </w:p>
        </w:tc>
      </w:tr>
      <w:tr w:rsidR="00CB675B" w:rsidRPr="00CB675B" w14:paraId="4DE29810"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EF4375" w14:textId="77777777" w:rsidR="00E7270B" w:rsidRPr="00CB675B" w:rsidRDefault="00E7270B">
            <w:pPr>
              <w:jc w:val="center"/>
              <w:rPr>
                <w:b/>
                <w:bCs/>
                <w:sz w:val="20"/>
                <w:szCs w:val="20"/>
                <w:lang w:eastAsia="cs-CZ"/>
              </w:rPr>
            </w:pPr>
            <w:r w:rsidRPr="00CB675B">
              <w:rPr>
                <w:b/>
                <w:bCs/>
                <w:sz w:val="20"/>
                <w:szCs w:val="20"/>
                <w:lang w:eastAsia="cs-CZ"/>
              </w:rPr>
              <w:t>2.</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FBB885" w14:textId="19E06380" w:rsidR="00E7270B" w:rsidRPr="00CB675B" w:rsidRDefault="00A51AE0">
            <w:pPr>
              <w:rPr>
                <w:b/>
                <w:bCs/>
                <w:sz w:val="20"/>
                <w:szCs w:val="20"/>
                <w:lang w:eastAsia="cs-CZ"/>
              </w:rPr>
            </w:pPr>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venkovním vedení</w:t>
            </w:r>
          </w:p>
        </w:tc>
      </w:tr>
      <w:tr w:rsidR="00CB675B" w:rsidRPr="00CB675B" w14:paraId="657FC67B"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08F07E2D" w14:textId="77777777" w:rsidR="00F50958" w:rsidRPr="00CB675B" w:rsidRDefault="00F50958">
            <w:pPr>
              <w:jc w:val="center"/>
              <w:rPr>
                <w:b/>
                <w:bCs/>
                <w:sz w:val="20"/>
                <w:szCs w:val="20"/>
                <w:lang w:eastAsia="cs-CZ"/>
              </w:rPr>
            </w:pPr>
            <w:r w:rsidRPr="00CB675B">
              <w:rPr>
                <w:b/>
                <w:bCs/>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D252818" w14:textId="0BE615E0" w:rsidR="00F50958" w:rsidRPr="00CB675B" w:rsidRDefault="00F50958" w:rsidP="00145B81">
            <w:pPr>
              <w:spacing w:line="276" w:lineRule="auto"/>
              <w:rPr>
                <w:sz w:val="20"/>
                <w:szCs w:val="20"/>
                <w:lang w:eastAsia="cs-CZ"/>
              </w:rPr>
            </w:pPr>
            <w:r w:rsidRPr="00CB675B">
              <w:rPr>
                <w:sz w:val="20"/>
                <w:szCs w:val="20"/>
                <w:lang w:eastAsia="cs-CZ"/>
              </w:rPr>
              <w:t xml:space="preserve">CAPEX </w:t>
            </w:r>
            <w:r w:rsidR="00145B81" w:rsidRPr="00CB675B">
              <w:rPr>
                <w:bCs/>
              </w:rPr>
              <w:t>plánované stavby v kombinaci kabelového a venkovního vedení NN, jejich finanční limit 0 - 0,7 mil. Kč,</w:t>
            </w:r>
          </w:p>
        </w:tc>
      </w:tr>
      <w:tr w:rsidR="00CB675B" w:rsidRPr="00CB675B" w14:paraId="111C1BA0" w14:textId="77777777" w:rsidTr="00795A3C">
        <w:trPr>
          <w:trHeight w:val="187"/>
          <w:jc w:val="center"/>
        </w:trPr>
        <w:tc>
          <w:tcPr>
            <w:tcW w:w="710" w:type="dxa"/>
            <w:vMerge/>
            <w:tcBorders>
              <w:left w:val="single" w:sz="8" w:space="0" w:color="auto"/>
              <w:right w:val="single" w:sz="8" w:space="0" w:color="auto"/>
            </w:tcBorders>
            <w:vAlign w:val="center"/>
            <w:hideMark/>
          </w:tcPr>
          <w:p w14:paraId="71EE4B80"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D36024" w14:textId="75F10CFF" w:rsidR="00F50958" w:rsidRPr="00CB675B" w:rsidRDefault="00145B81" w:rsidP="00145B81">
            <w:pPr>
              <w:spacing w:line="276" w:lineRule="auto"/>
              <w:rPr>
                <w:sz w:val="20"/>
                <w:szCs w:val="20"/>
                <w:lang w:eastAsia="cs-CZ"/>
              </w:rPr>
            </w:pPr>
            <w:r w:rsidRPr="00CB675B">
              <w:rPr>
                <w:bCs/>
              </w:rPr>
              <w:t>OPEX provozní stavby</w:t>
            </w:r>
            <w:r w:rsidR="00D752CA" w:rsidRPr="00CB675B">
              <w:rPr>
                <w:bCs/>
              </w:rPr>
              <w:t xml:space="preserve"> (běžná oprava)</w:t>
            </w:r>
            <w:r w:rsidRPr="00CB675B">
              <w:rPr>
                <w:bCs/>
              </w:rPr>
              <w:t xml:space="preserve"> v kombinaci kabelového a venkovního vedení NN, finanční limit 0 - 0,1 mil. Kč,</w:t>
            </w:r>
          </w:p>
        </w:tc>
      </w:tr>
      <w:tr w:rsidR="00CB675B" w:rsidRPr="00CB675B" w14:paraId="1274A559" w14:textId="77777777" w:rsidTr="00795A3C">
        <w:trPr>
          <w:trHeight w:val="187"/>
          <w:jc w:val="center"/>
        </w:trPr>
        <w:tc>
          <w:tcPr>
            <w:tcW w:w="710" w:type="dxa"/>
            <w:vMerge/>
            <w:tcBorders>
              <w:left w:val="single" w:sz="8" w:space="0" w:color="auto"/>
              <w:right w:val="single" w:sz="8" w:space="0" w:color="auto"/>
            </w:tcBorders>
            <w:vAlign w:val="center"/>
            <w:hideMark/>
          </w:tcPr>
          <w:p w14:paraId="7E5C74BB"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4F2C2F5" w14:textId="77777777" w:rsidR="00145B81" w:rsidRPr="00CB675B" w:rsidRDefault="00145B81" w:rsidP="00145B81">
            <w:pPr>
              <w:spacing w:line="276" w:lineRule="auto"/>
              <w:rPr>
                <w:bCs/>
              </w:rPr>
            </w:pPr>
            <w:r w:rsidRPr="00CB675B">
              <w:rPr>
                <w:sz w:val="20"/>
                <w:szCs w:val="20"/>
                <w:lang w:eastAsia="cs-CZ"/>
              </w:rPr>
              <w:t>CAPEX</w:t>
            </w:r>
            <w:r w:rsidR="00F50958" w:rsidRPr="00CB675B">
              <w:rPr>
                <w:sz w:val="20"/>
                <w:szCs w:val="20"/>
                <w:lang w:eastAsia="cs-CZ"/>
              </w:rPr>
              <w:t xml:space="preserve"> </w:t>
            </w:r>
            <w:proofErr w:type="gramStart"/>
            <w:r w:rsidR="00F50958" w:rsidRPr="00CB675B">
              <w:rPr>
                <w:sz w:val="20"/>
                <w:szCs w:val="20"/>
                <w:lang w:eastAsia="cs-CZ"/>
              </w:rPr>
              <w:t xml:space="preserve">-  </w:t>
            </w:r>
            <w:r w:rsidRPr="00CB675B">
              <w:rPr>
                <w:bCs/>
              </w:rPr>
              <w:t>stavby</w:t>
            </w:r>
            <w:proofErr w:type="gramEnd"/>
            <w:r w:rsidRPr="00CB675B">
              <w:rPr>
                <w:bCs/>
              </w:rPr>
              <w:t xml:space="preserve"> na klíč s připojením na venkovní vedení NN </w:t>
            </w:r>
          </w:p>
          <w:p w14:paraId="3BF71F32" w14:textId="55B3FCB6" w:rsidR="00F50958" w:rsidRPr="00CB675B" w:rsidRDefault="00F50958">
            <w:pPr>
              <w:rPr>
                <w:sz w:val="20"/>
                <w:szCs w:val="20"/>
                <w:lang w:eastAsia="cs-CZ"/>
              </w:rPr>
            </w:pPr>
          </w:p>
        </w:tc>
      </w:tr>
      <w:tr w:rsidR="00CB675B" w:rsidRPr="00CB675B" w14:paraId="40EB8507" w14:textId="77777777" w:rsidTr="00795A3C">
        <w:trPr>
          <w:trHeight w:val="49"/>
          <w:jc w:val="center"/>
        </w:trPr>
        <w:tc>
          <w:tcPr>
            <w:tcW w:w="710" w:type="dxa"/>
            <w:vMerge/>
            <w:tcBorders>
              <w:left w:val="single" w:sz="8" w:space="0" w:color="auto"/>
              <w:bottom w:val="single" w:sz="8" w:space="0" w:color="auto"/>
              <w:right w:val="single" w:sz="8" w:space="0" w:color="auto"/>
            </w:tcBorders>
            <w:vAlign w:val="center"/>
          </w:tcPr>
          <w:p w14:paraId="2022F91B"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78BB34F5" w14:textId="204EB9F4" w:rsidR="00F50958" w:rsidRPr="00CB675B" w:rsidRDefault="00F50958">
            <w:pPr>
              <w:rPr>
                <w:sz w:val="20"/>
                <w:szCs w:val="20"/>
                <w:lang w:eastAsia="cs-CZ"/>
              </w:rPr>
            </w:pPr>
          </w:p>
        </w:tc>
      </w:tr>
      <w:tr w:rsidR="00CB675B" w:rsidRPr="00CB675B" w14:paraId="6083469A"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F7F531" w14:textId="77777777" w:rsidR="00E7270B" w:rsidRPr="00CB675B" w:rsidRDefault="00E7270B">
            <w:pPr>
              <w:jc w:val="center"/>
              <w:rPr>
                <w:b/>
                <w:bCs/>
                <w:sz w:val="20"/>
                <w:szCs w:val="20"/>
                <w:lang w:eastAsia="cs-CZ"/>
              </w:rPr>
            </w:pPr>
            <w:r w:rsidRPr="00CB675B">
              <w:rPr>
                <w:b/>
                <w:bCs/>
                <w:sz w:val="20"/>
                <w:szCs w:val="20"/>
                <w:lang w:eastAsia="cs-CZ"/>
              </w:rPr>
              <w:t>3.</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861293" w14:textId="73CA8646" w:rsidR="00E7270B" w:rsidRPr="00CB675B" w:rsidRDefault="00A51AE0">
            <w:pPr>
              <w:rPr>
                <w:b/>
                <w:bCs/>
                <w:sz w:val="20"/>
                <w:szCs w:val="20"/>
                <w:lang w:eastAsia="cs-CZ"/>
              </w:rPr>
            </w:pPr>
            <w:r w:rsidRPr="00CB675B">
              <w:rPr>
                <w:b/>
                <w:bCs/>
                <w:sz w:val="20"/>
                <w:szCs w:val="20"/>
                <w:lang w:eastAsia="cs-CZ"/>
              </w:rPr>
              <w:t>Stavby a odstraňování poruch na zařízení VN</w:t>
            </w:r>
            <w:r w:rsidR="00727C4F" w:rsidRPr="00CB675B">
              <w:rPr>
                <w:b/>
                <w:bCs/>
                <w:sz w:val="20"/>
                <w:szCs w:val="20"/>
                <w:lang w:eastAsia="cs-CZ"/>
              </w:rPr>
              <w:t>,</w:t>
            </w:r>
            <w:r w:rsidRPr="00CB675B">
              <w:rPr>
                <w:b/>
                <w:bCs/>
                <w:sz w:val="20"/>
                <w:szCs w:val="20"/>
                <w:lang w:eastAsia="cs-CZ"/>
              </w:rPr>
              <w:t xml:space="preserve"> NN</w:t>
            </w:r>
            <w:r w:rsidR="00727C4F" w:rsidRPr="00CB675B">
              <w:rPr>
                <w:b/>
                <w:bCs/>
                <w:sz w:val="20"/>
                <w:szCs w:val="20"/>
                <w:lang w:eastAsia="cs-CZ"/>
              </w:rPr>
              <w:t xml:space="preserve"> a DTS</w:t>
            </w:r>
          </w:p>
        </w:tc>
      </w:tr>
      <w:tr w:rsidR="00CB675B" w:rsidRPr="00CB675B" w14:paraId="63DB90A8" w14:textId="77777777" w:rsidTr="00795A3C">
        <w:trPr>
          <w:trHeight w:val="187"/>
          <w:jc w:val="center"/>
        </w:trPr>
        <w:tc>
          <w:tcPr>
            <w:tcW w:w="71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385A70" w14:textId="77777777" w:rsidR="00E7270B" w:rsidRPr="00CB675B" w:rsidRDefault="00E7270B">
            <w:pPr>
              <w:jc w:val="center"/>
              <w:rPr>
                <w:sz w:val="20"/>
                <w:szCs w:val="20"/>
                <w:lang w:eastAsia="cs-CZ"/>
              </w:rPr>
            </w:pPr>
            <w:r w:rsidRPr="00CB675B">
              <w:rPr>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1A6A6F6" w14:textId="77777777" w:rsidR="0028773B" w:rsidRPr="00CB675B" w:rsidRDefault="00E7270B" w:rsidP="0028773B">
            <w:pPr>
              <w:spacing w:line="276" w:lineRule="auto"/>
              <w:rPr>
                <w:bCs/>
              </w:rPr>
            </w:pPr>
            <w:r w:rsidRPr="00CB675B">
              <w:rPr>
                <w:sz w:val="20"/>
                <w:szCs w:val="20"/>
                <w:lang w:eastAsia="cs-CZ"/>
              </w:rPr>
              <w:t xml:space="preserve">CAPEX </w:t>
            </w:r>
            <w:r w:rsidR="0028773B" w:rsidRPr="00CB675B">
              <w:rPr>
                <w:bCs/>
              </w:rPr>
              <w:t>plánované stavby nepokryté kategorií 1 a 2 včetně DTS, jejich finanční limit do 5,0 mil. Kč,</w:t>
            </w:r>
          </w:p>
          <w:p w14:paraId="37F24205" w14:textId="6E8078C9" w:rsidR="00E7270B" w:rsidRPr="00CB675B" w:rsidRDefault="00E7270B">
            <w:pPr>
              <w:rPr>
                <w:sz w:val="20"/>
                <w:szCs w:val="20"/>
                <w:lang w:eastAsia="cs-CZ"/>
              </w:rPr>
            </w:pPr>
          </w:p>
        </w:tc>
      </w:tr>
      <w:tr w:rsidR="00CB675B" w:rsidRPr="00CB675B" w14:paraId="645DD5D8"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79496ADF" w14:textId="77777777" w:rsidR="00E7270B" w:rsidRPr="00CB675B" w:rsidRDefault="00E7270B">
            <w:pPr>
              <w:rPr>
                <w:rFonts w:ascii="Calibri" w:hAnsi="Calibri" w:cs="Calibri"/>
                <w:sz w:val="20"/>
                <w:szCs w:val="20"/>
                <w:lang w:eastAsia="cs-CZ"/>
              </w:rPr>
            </w:pPr>
          </w:p>
        </w:tc>
        <w:tc>
          <w:tcPr>
            <w:tcW w:w="8282" w:type="dxa"/>
            <w:tcBorders>
              <w:top w:val="nil"/>
              <w:left w:val="nil"/>
              <w:bottom w:val="single" w:sz="4" w:space="0" w:color="auto"/>
              <w:right w:val="single" w:sz="8" w:space="0" w:color="auto"/>
            </w:tcBorders>
            <w:tcMar>
              <w:top w:w="0" w:type="dxa"/>
              <w:left w:w="70" w:type="dxa"/>
              <w:bottom w:w="0" w:type="dxa"/>
              <w:right w:w="70" w:type="dxa"/>
            </w:tcMar>
            <w:vAlign w:val="bottom"/>
            <w:hideMark/>
          </w:tcPr>
          <w:p w14:paraId="6E6B2F7E" w14:textId="734663A2" w:rsidR="0028773B" w:rsidRPr="00CB675B" w:rsidRDefault="0028773B" w:rsidP="0028773B">
            <w:pPr>
              <w:spacing w:line="276" w:lineRule="auto"/>
              <w:rPr>
                <w:bCs/>
              </w:rPr>
            </w:pPr>
            <w:r w:rsidRPr="00CB675B">
              <w:rPr>
                <w:sz w:val="20"/>
                <w:szCs w:val="20"/>
                <w:lang w:eastAsia="cs-CZ"/>
              </w:rPr>
              <w:t>OPEX</w:t>
            </w:r>
            <w:r w:rsidR="00E7270B" w:rsidRPr="00CB675B">
              <w:rPr>
                <w:sz w:val="20"/>
                <w:szCs w:val="20"/>
                <w:lang w:eastAsia="cs-CZ"/>
              </w:rPr>
              <w:t xml:space="preserve"> </w:t>
            </w:r>
            <w:r w:rsidRPr="00CB675B">
              <w:rPr>
                <w:bCs/>
              </w:rPr>
              <w:t>provozní stavby</w:t>
            </w:r>
            <w:r w:rsidR="00D752CA" w:rsidRPr="00CB675B">
              <w:rPr>
                <w:bCs/>
              </w:rPr>
              <w:t xml:space="preserve"> (běžná oprava)</w:t>
            </w:r>
            <w:r w:rsidRPr="00CB675B">
              <w:rPr>
                <w:bCs/>
              </w:rPr>
              <w:t xml:space="preserve"> nepokryté kategorií 1 a 2</w:t>
            </w:r>
            <w:r w:rsidR="00914EDC" w:rsidRPr="00CB675B">
              <w:rPr>
                <w:bCs/>
              </w:rPr>
              <w:t xml:space="preserve"> s</w:t>
            </w:r>
            <w:r w:rsidRPr="00CB675B">
              <w:rPr>
                <w:bCs/>
              </w:rPr>
              <w:t xml:space="preserve"> finanční</w:t>
            </w:r>
            <w:r w:rsidR="00914EDC" w:rsidRPr="00CB675B">
              <w:rPr>
                <w:bCs/>
              </w:rPr>
              <w:t>m</w:t>
            </w:r>
            <w:r w:rsidRPr="00CB675B">
              <w:rPr>
                <w:bCs/>
              </w:rPr>
              <w:t xml:space="preserve"> limit</w:t>
            </w:r>
            <w:r w:rsidR="00914EDC" w:rsidRPr="00CB675B">
              <w:rPr>
                <w:bCs/>
              </w:rPr>
              <w:t>em</w:t>
            </w:r>
            <w:r w:rsidRPr="00CB675B">
              <w:rPr>
                <w:bCs/>
              </w:rPr>
              <w:t xml:space="preserve"> nad 0,1 mil. Kč</w:t>
            </w:r>
            <w:r w:rsidR="00914EDC" w:rsidRPr="00CB675B">
              <w:rPr>
                <w:bCs/>
              </w:rPr>
              <w:t xml:space="preserve"> do 5 mil. Kč</w:t>
            </w:r>
            <w:r w:rsidR="0069482B" w:rsidRPr="00CB675B">
              <w:rPr>
                <w:bCs/>
              </w:rPr>
              <w:t xml:space="preserve"> </w:t>
            </w:r>
            <w:r w:rsidR="00914EDC" w:rsidRPr="00CB675B">
              <w:rPr>
                <w:bCs/>
              </w:rPr>
              <w:t xml:space="preserve">a </w:t>
            </w:r>
            <w:r w:rsidR="00363738" w:rsidRPr="00CB675B">
              <w:rPr>
                <w:bCs/>
              </w:rPr>
              <w:t>DTS v</w:t>
            </w:r>
            <w:r w:rsidR="00914EDC" w:rsidRPr="00CB675B">
              <w:rPr>
                <w:bCs/>
              </w:rPr>
              <w:t>e finančních</w:t>
            </w:r>
            <w:r w:rsidR="00363738" w:rsidRPr="00CB675B">
              <w:rPr>
                <w:bCs/>
              </w:rPr>
              <w:t xml:space="preserve"> limitech </w:t>
            </w:r>
            <w:r w:rsidR="00914EDC" w:rsidRPr="00CB675B">
              <w:rPr>
                <w:bCs/>
              </w:rPr>
              <w:t xml:space="preserve">od </w:t>
            </w:r>
            <w:r w:rsidR="00363738" w:rsidRPr="00CB675B">
              <w:rPr>
                <w:bCs/>
              </w:rPr>
              <w:t>0</w:t>
            </w:r>
            <w:r w:rsidR="00914EDC" w:rsidRPr="00CB675B">
              <w:rPr>
                <w:bCs/>
              </w:rPr>
              <w:t xml:space="preserve"> </w:t>
            </w:r>
            <w:r w:rsidR="00363738" w:rsidRPr="00CB675B">
              <w:rPr>
                <w:bCs/>
              </w:rPr>
              <w:t>-</w:t>
            </w:r>
            <w:r w:rsidR="00914EDC" w:rsidRPr="00CB675B">
              <w:rPr>
                <w:bCs/>
              </w:rPr>
              <w:t xml:space="preserve"> </w:t>
            </w:r>
            <w:r w:rsidR="00363738" w:rsidRPr="00CB675B">
              <w:rPr>
                <w:bCs/>
              </w:rPr>
              <w:t>5</w:t>
            </w:r>
            <w:r w:rsidR="00914EDC" w:rsidRPr="00CB675B">
              <w:rPr>
                <w:bCs/>
              </w:rPr>
              <w:t xml:space="preserve">,0 mil. Kč. </w:t>
            </w:r>
          </w:p>
          <w:p w14:paraId="1095F828" w14:textId="5DDC7B18" w:rsidR="00E7270B" w:rsidRPr="00CB675B" w:rsidRDefault="00E7270B">
            <w:pPr>
              <w:rPr>
                <w:sz w:val="20"/>
                <w:szCs w:val="20"/>
                <w:lang w:eastAsia="cs-CZ"/>
              </w:rPr>
            </w:pPr>
          </w:p>
        </w:tc>
      </w:tr>
      <w:tr w:rsidR="00CB675B" w:rsidRPr="00CB675B" w14:paraId="32933DC1" w14:textId="77777777" w:rsidTr="00795A3C">
        <w:trPr>
          <w:trHeight w:val="187"/>
          <w:jc w:val="center"/>
        </w:trPr>
        <w:tc>
          <w:tcPr>
            <w:tcW w:w="710" w:type="dxa"/>
            <w:vMerge/>
            <w:tcBorders>
              <w:top w:val="nil"/>
              <w:left w:val="single" w:sz="8" w:space="0" w:color="auto"/>
              <w:bottom w:val="single" w:sz="8" w:space="0" w:color="auto"/>
              <w:right w:val="single" w:sz="4" w:space="0" w:color="auto"/>
            </w:tcBorders>
            <w:vAlign w:val="center"/>
            <w:hideMark/>
          </w:tcPr>
          <w:p w14:paraId="7EE1ABF6" w14:textId="77777777" w:rsidR="00E7270B" w:rsidRPr="00CB675B" w:rsidRDefault="00E7270B">
            <w:pPr>
              <w:rPr>
                <w:rFonts w:ascii="Calibri" w:hAnsi="Calibri" w:cs="Calibri"/>
                <w:sz w:val="20"/>
                <w:szCs w:val="20"/>
                <w:lang w:eastAsia="cs-CZ"/>
              </w:rPr>
            </w:pPr>
          </w:p>
        </w:tc>
        <w:tc>
          <w:tcPr>
            <w:tcW w:w="82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14:paraId="328EFD2C" w14:textId="3F9FA84A" w:rsidR="00E7270B" w:rsidRPr="00CB675B" w:rsidRDefault="0028773B">
            <w:pPr>
              <w:rPr>
                <w:sz w:val="20"/>
                <w:szCs w:val="20"/>
                <w:lang w:eastAsia="cs-CZ"/>
              </w:rPr>
            </w:pPr>
            <w:r w:rsidRPr="00CB675B">
              <w:rPr>
                <w:bCs/>
              </w:rPr>
              <w:t xml:space="preserve">odstraňování poruch, jedná se o kabelové a venkovní vedení VN a NN včetně DTS s držením pohotovosti, </w:t>
            </w:r>
          </w:p>
        </w:tc>
      </w:tr>
      <w:tr w:rsidR="00E7270B" w:rsidRPr="00CB675B" w14:paraId="32424B0D"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55B4D480" w14:textId="77777777" w:rsidR="00E7270B" w:rsidRPr="00CB675B" w:rsidRDefault="00E7270B">
            <w:pPr>
              <w:rPr>
                <w:rFonts w:ascii="Calibri" w:hAnsi="Calibri" w:cs="Calibri"/>
                <w:sz w:val="20"/>
                <w:szCs w:val="20"/>
                <w:lang w:eastAsia="cs-CZ"/>
              </w:rPr>
            </w:pPr>
          </w:p>
        </w:tc>
        <w:tc>
          <w:tcPr>
            <w:tcW w:w="8282"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hideMark/>
          </w:tcPr>
          <w:p w14:paraId="154925F8" w14:textId="48A4DD63" w:rsidR="00E7270B" w:rsidRPr="00CB675B" w:rsidRDefault="00E7270B">
            <w:pPr>
              <w:rPr>
                <w:sz w:val="20"/>
                <w:szCs w:val="20"/>
                <w:lang w:eastAsia="cs-CZ"/>
              </w:rPr>
            </w:pPr>
          </w:p>
        </w:tc>
      </w:tr>
      <w:bookmarkEnd w:id="44"/>
    </w:tbl>
    <w:p w14:paraId="560B3E33" w14:textId="773A26C5" w:rsidR="00E7270B" w:rsidRPr="00CB675B" w:rsidRDefault="00E7270B" w:rsidP="00E7270B">
      <w:pPr>
        <w:rPr>
          <w:rFonts w:ascii="Calibri" w:hAnsi="Calibri" w:cs="Calibri"/>
        </w:rPr>
      </w:pPr>
    </w:p>
    <w:p w14:paraId="407361CF" w14:textId="25075700" w:rsidR="009A1713" w:rsidRPr="00CB675B" w:rsidRDefault="006651A6" w:rsidP="009A1713">
      <w:pPr>
        <w:spacing w:line="276" w:lineRule="auto"/>
        <w:rPr>
          <w:lang w:eastAsia="ar-SA"/>
        </w:rPr>
      </w:pPr>
      <w:r w:rsidRPr="00CB675B">
        <w:rPr>
          <w:lang w:eastAsia="ar-SA"/>
        </w:rPr>
        <w:t>Práce budou prováděny v níže uvedených regionech:</w:t>
      </w:r>
    </w:p>
    <w:p w14:paraId="25A15F7D" w14:textId="77777777" w:rsidR="002C5ED5" w:rsidRPr="00CB675B" w:rsidRDefault="002C5ED5" w:rsidP="009A1713">
      <w:pPr>
        <w:spacing w:line="276" w:lineRule="auto"/>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tblGrid>
      <w:tr w:rsidR="00CB675B" w:rsidRPr="00CB675B" w14:paraId="0DEE1F14" w14:textId="77777777" w:rsidTr="00DD2B9B">
        <w:trPr>
          <w:trHeight w:val="312"/>
          <w:jc w:val="center"/>
        </w:trPr>
        <w:tc>
          <w:tcPr>
            <w:tcW w:w="4390" w:type="dxa"/>
            <w:shd w:val="clear" w:color="auto" w:fill="0070C0"/>
            <w:vAlign w:val="center"/>
          </w:tcPr>
          <w:p w14:paraId="257C18D1" w14:textId="219931DF" w:rsidR="009A1713" w:rsidRPr="00CB675B" w:rsidRDefault="004A4DB2" w:rsidP="009A1713">
            <w:pPr>
              <w:spacing w:after="200" w:line="276" w:lineRule="auto"/>
              <w:rPr>
                <w:rFonts w:ascii="Calibri" w:eastAsia="Calibri" w:hAnsi="Calibri" w:cs="Times New Roman"/>
              </w:rPr>
            </w:pPr>
            <w:r w:rsidRPr="00CB675B">
              <w:rPr>
                <w:rFonts w:ascii="Calibri" w:eastAsia="Calibri" w:hAnsi="Calibri" w:cs="Times New Roman"/>
              </w:rPr>
              <w:t xml:space="preserve">    </w:t>
            </w:r>
            <w:r w:rsidR="009A1713" w:rsidRPr="00CB675B">
              <w:rPr>
                <w:rFonts w:ascii="Calibri" w:eastAsia="Calibri" w:hAnsi="Calibri" w:cs="Times New Roman"/>
              </w:rPr>
              <w:t>Regiony</w:t>
            </w:r>
          </w:p>
        </w:tc>
      </w:tr>
      <w:tr w:rsidR="00CB675B" w:rsidRPr="00CB675B" w14:paraId="406FEBBD" w14:textId="77777777" w:rsidTr="00DD2B9B">
        <w:trPr>
          <w:trHeight w:val="365"/>
          <w:jc w:val="center"/>
        </w:trPr>
        <w:tc>
          <w:tcPr>
            <w:tcW w:w="4390" w:type="dxa"/>
            <w:shd w:val="clear" w:color="auto" w:fill="auto"/>
            <w:vAlign w:val="center"/>
          </w:tcPr>
          <w:p w14:paraId="032B0C13"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 – Brno</w:t>
            </w:r>
          </w:p>
        </w:tc>
      </w:tr>
      <w:tr w:rsidR="00CB675B" w:rsidRPr="00CB675B" w14:paraId="01B9D991" w14:textId="77777777" w:rsidTr="00DD2B9B">
        <w:trPr>
          <w:trHeight w:val="312"/>
          <w:jc w:val="center"/>
        </w:trPr>
        <w:tc>
          <w:tcPr>
            <w:tcW w:w="4390" w:type="dxa"/>
            <w:shd w:val="clear" w:color="auto" w:fill="auto"/>
            <w:vAlign w:val="center"/>
          </w:tcPr>
          <w:p w14:paraId="20B38D26"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2 – České Budějovice</w:t>
            </w:r>
          </w:p>
        </w:tc>
      </w:tr>
      <w:tr w:rsidR="00CB675B" w:rsidRPr="00CB675B" w14:paraId="27827383" w14:textId="77777777" w:rsidTr="00DD2B9B">
        <w:trPr>
          <w:trHeight w:val="312"/>
          <w:jc w:val="center"/>
        </w:trPr>
        <w:tc>
          <w:tcPr>
            <w:tcW w:w="4390" w:type="dxa"/>
            <w:shd w:val="clear" w:color="auto" w:fill="auto"/>
            <w:vAlign w:val="center"/>
          </w:tcPr>
          <w:p w14:paraId="51DC3451"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 xml:space="preserve">Region </w:t>
            </w:r>
            <w:proofErr w:type="gramStart"/>
            <w:r w:rsidRPr="00CB675B">
              <w:rPr>
                <w:rFonts w:ascii="Calibri" w:eastAsia="Calibri" w:hAnsi="Calibri" w:cs="Calibri"/>
              </w:rPr>
              <w:t>3  -</w:t>
            </w:r>
            <w:proofErr w:type="gramEnd"/>
            <w:r w:rsidRPr="00CB675B">
              <w:rPr>
                <w:rFonts w:ascii="Calibri" w:eastAsia="Calibri" w:hAnsi="Calibri" w:cs="Calibri"/>
              </w:rPr>
              <w:t xml:space="preserve"> Hodonín</w:t>
            </w:r>
          </w:p>
        </w:tc>
      </w:tr>
      <w:tr w:rsidR="00CB675B" w:rsidRPr="00CB675B" w14:paraId="20BD361C" w14:textId="77777777" w:rsidTr="00DD2B9B">
        <w:trPr>
          <w:trHeight w:val="312"/>
          <w:jc w:val="center"/>
        </w:trPr>
        <w:tc>
          <w:tcPr>
            <w:tcW w:w="4390" w:type="dxa"/>
            <w:shd w:val="clear" w:color="auto" w:fill="auto"/>
            <w:vAlign w:val="center"/>
          </w:tcPr>
          <w:p w14:paraId="52963BE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4 - Jihlava</w:t>
            </w:r>
          </w:p>
        </w:tc>
      </w:tr>
      <w:tr w:rsidR="00CB675B" w:rsidRPr="00CB675B" w14:paraId="516FCE1E" w14:textId="77777777" w:rsidTr="00DD2B9B">
        <w:trPr>
          <w:trHeight w:val="312"/>
          <w:jc w:val="center"/>
        </w:trPr>
        <w:tc>
          <w:tcPr>
            <w:tcW w:w="4390" w:type="dxa"/>
            <w:shd w:val="clear" w:color="auto" w:fill="auto"/>
            <w:vAlign w:val="center"/>
          </w:tcPr>
          <w:p w14:paraId="15D19B67"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5 – Jindřichův Hradec</w:t>
            </w:r>
          </w:p>
        </w:tc>
      </w:tr>
      <w:tr w:rsidR="00CB675B" w:rsidRPr="00CB675B" w14:paraId="272954A6" w14:textId="77777777" w:rsidTr="00DD2B9B">
        <w:trPr>
          <w:trHeight w:val="312"/>
          <w:jc w:val="center"/>
        </w:trPr>
        <w:tc>
          <w:tcPr>
            <w:tcW w:w="4390" w:type="dxa"/>
            <w:shd w:val="clear" w:color="auto" w:fill="auto"/>
            <w:vAlign w:val="center"/>
          </w:tcPr>
          <w:p w14:paraId="49434331"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6 – Nové Město na Moravě</w:t>
            </w:r>
          </w:p>
        </w:tc>
      </w:tr>
      <w:tr w:rsidR="00CB675B" w:rsidRPr="00CB675B" w14:paraId="47199DDD" w14:textId="77777777" w:rsidTr="00DD2B9B">
        <w:trPr>
          <w:trHeight w:val="312"/>
          <w:jc w:val="center"/>
        </w:trPr>
        <w:tc>
          <w:tcPr>
            <w:tcW w:w="4390" w:type="dxa"/>
            <w:shd w:val="clear" w:color="auto" w:fill="auto"/>
            <w:vAlign w:val="center"/>
          </w:tcPr>
          <w:p w14:paraId="77A12DBB"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7 – Otrokovice</w:t>
            </w:r>
          </w:p>
        </w:tc>
      </w:tr>
      <w:tr w:rsidR="00CB675B" w:rsidRPr="00CB675B" w14:paraId="0475DD90" w14:textId="77777777" w:rsidTr="00DD2B9B">
        <w:trPr>
          <w:trHeight w:val="312"/>
          <w:jc w:val="center"/>
        </w:trPr>
        <w:tc>
          <w:tcPr>
            <w:tcW w:w="4390" w:type="dxa"/>
            <w:shd w:val="clear" w:color="auto" w:fill="auto"/>
            <w:vAlign w:val="center"/>
          </w:tcPr>
          <w:p w14:paraId="3CC9F9DB"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8 – Písek</w:t>
            </w:r>
          </w:p>
        </w:tc>
      </w:tr>
      <w:tr w:rsidR="00CB675B" w:rsidRPr="00CB675B" w14:paraId="6BEA9F7D" w14:textId="77777777" w:rsidTr="00DD2B9B">
        <w:trPr>
          <w:trHeight w:val="312"/>
          <w:jc w:val="center"/>
        </w:trPr>
        <w:tc>
          <w:tcPr>
            <w:tcW w:w="4390" w:type="dxa"/>
            <w:shd w:val="clear" w:color="auto" w:fill="auto"/>
            <w:vAlign w:val="center"/>
          </w:tcPr>
          <w:p w14:paraId="38C17F08"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9 – Prostějov</w:t>
            </w:r>
          </w:p>
        </w:tc>
      </w:tr>
      <w:tr w:rsidR="00CB675B" w:rsidRPr="00CB675B" w14:paraId="5B8920FB" w14:textId="77777777" w:rsidTr="00DD2B9B">
        <w:trPr>
          <w:trHeight w:val="312"/>
          <w:jc w:val="center"/>
        </w:trPr>
        <w:tc>
          <w:tcPr>
            <w:tcW w:w="4390" w:type="dxa"/>
            <w:shd w:val="clear" w:color="auto" w:fill="auto"/>
            <w:vAlign w:val="center"/>
          </w:tcPr>
          <w:p w14:paraId="22F5672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10 – Tábor</w:t>
            </w:r>
          </w:p>
        </w:tc>
      </w:tr>
      <w:tr w:rsidR="009A1713" w:rsidRPr="00CB675B" w14:paraId="1DA516D1" w14:textId="77777777" w:rsidTr="00DD2B9B">
        <w:trPr>
          <w:trHeight w:val="312"/>
          <w:jc w:val="center"/>
        </w:trPr>
        <w:tc>
          <w:tcPr>
            <w:tcW w:w="4390" w:type="dxa"/>
            <w:shd w:val="clear" w:color="auto" w:fill="auto"/>
            <w:vAlign w:val="center"/>
          </w:tcPr>
          <w:p w14:paraId="36C325C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11 - Znojmo</w:t>
            </w:r>
          </w:p>
        </w:tc>
      </w:tr>
    </w:tbl>
    <w:p w14:paraId="61690007" w14:textId="77777777" w:rsidR="009A1713" w:rsidRPr="00CB675B" w:rsidRDefault="009A1713" w:rsidP="009A1713">
      <w:pPr>
        <w:spacing w:line="276" w:lineRule="auto"/>
        <w:rPr>
          <w:highlight w:val="yellow"/>
          <w:lang w:eastAsia="ar-SA"/>
        </w:rPr>
      </w:pPr>
    </w:p>
    <w:p w14:paraId="484955F5" w14:textId="77777777" w:rsidR="009A1713" w:rsidRPr="00CB675B" w:rsidRDefault="009A1713" w:rsidP="00E7270B">
      <w:pPr>
        <w:rPr>
          <w:rFonts w:ascii="Calibri" w:hAnsi="Calibri" w:cs="Calibri"/>
        </w:rPr>
      </w:pPr>
    </w:p>
    <w:p w14:paraId="76A91D65" w14:textId="77777777" w:rsidR="00E7270B" w:rsidRPr="00CB675B" w:rsidRDefault="00E7270B" w:rsidP="006A21A0">
      <w:pPr>
        <w:pStyle w:val="StylGaramond12bPROST"/>
        <w:spacing w:line="276" w:lineRule="auto"/>
        <w:rPr>
          <w:color w:val="auto"/>
        </w:rPr>
      </w:pPr>
    </w:p>
    <w:p w14:paraId="2D17B15F" w14:textId="77777777" w:rsidR="00E4086F" w:rsidRPr="00CB675B" w:rsidRDefault="00E4086F" w:rsidP="00E4086F">
      <w:pPr>
        <w:pStyle w:val="Nadpis1"/>
        <w:pageBreakBefore/>
        <w:spacing w:before="360" w:after="120"/>
        <w:ind w:left="425" w:hanging="425"/>
        <w:jc w:val="center"/>
        <w:rPr>
          <w:rFonts w:asciiTheme="minorHAnsi" w:hAnsiTheme="minorHAnsi" w:cstheme="minorHAnsi"/>
        </w:rPr>
      </w:pPr>
      <w:bookmarkStart w:id="45" w:name="_Toc48196767"/>
      <w:bookmarkStart w:id="46" w:name="_Hlk47947903"/>
      <w:r w:rsidRPr="00CB675B">
        <w:rPr>
          <w:rFonts w:asciiTheme="minorHAnsi" w:hAnsiTheme="minorHAnsi" w:cstheme="minorHAnsi"/>
        </w:rPr>
        <w:lastRenderedPageBreak/>
        <w:t>Podmínky účasti v Systému kvalifikace společné pro všechny kategorie a obecná pravidla</w:t>
      </w:r>
      <w:bookmarkEnd w:id="43"/>
      <w:bookmarkEnd w:id="45"/>
    </w:p>
    <w:bookmarkEnd w:id="46"/>
    <w:p w14:paraId="00FC43A9" w14:textId="0AE12DCA" w:rsidR="00E4086F" w:rsidRPr="00CB675B" w:rsidRDefault="00E4086F" w:rsidP="00E4086F">
      <w:pPr>
        <w:jc w:val="both"/>
      </w:pPr>
      <w:r w:rsidRPr="00CB675B">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rsidRPr="00CB675B">
        <w:t xml:space="preserve"> </w:t>
      </w:r>
    </w:p>
    <w:p w14:paraId="68BC5C12" w14:textId="6ADC3202" w:rsidR="00E4086F" w:rsidRPr="00CB675B" w:rsidRDefault="00E4086F" w:rsidP="008C5686">
      <w:pPr>
        <w:pStyle w:val="Odstavecseseznamem"/>
        <w:numPr>
          <w:ilvl w:val="1"/>
          <w:numId w:val="5"/>
        </w:numPr>
        <w:spacing w:before="160"/>
        <w:contextualSpacing w:val="0"/>
        <w:jc w:val="both"/>
        <w:rPr>
          <w:b/>
        </w:rPr>
      </w:pPr>
      <w:bookmarkStart w:id="47" w:name="_Ref12355775"/>
      <w:r w:rsidRPr="00CB675B">
        <w:rPr>
          <w:b/>
        </w:rPr>
        <w:t>Základní způsobilost</w:t>
      </w:r>
      <w:bookmarkEnd w:id="47"/>
      <w:r w:rsidRPr="00CB675B">
        <w:rPr>
          <w:b/>
        </w:rPr>
        <w:t xml:space="preserve"> </w:t>
      </w:r>
    </w:p>
    <w:p w14:paraId="1D2508CA" w14:textId="77777777" w:rsidR="00E4086F" w:rsidRPr="00CB675B" w:rsidRDefault="00E4086F" w:rsidP="00E4086F">
      <w:pPr>
        <w:pStyle w:val="Odstavecseseznamem"/>
        <w:spacing w:before="120" w:after="120"/>
        <w:contextualSpacing w:val="0"/>
        <w:jc w:val="both"/>
      </w:pPr>
      <w:bookmarkStart w:id="48" w:name="_Hlk8307843"/>
      <w:r w:rsidRPr="00CB675B">
        <w:t>Základní způsobilost splní Dodavatel:</w:t>
      </w:r>
    </w:p>
    <w:bookmarkEnd w:id="48"/>
    <w:p w14:paraId="30CF020E" w14:textId="5FD6D7AA" w:rsidR="00E4086F" w:rsidRPr="00CB675B" w:rsidRDefault="00E4086F" w:rsidP="008C5686">
      <w:pPr>
        <w:numPr>
          <w:ilvl w:val="0"/>
          <w:numId w:val="3"/>
        </w:numPr>
        <w:ind w:left="1276"/>
        <w:jc w:val="both"/>
        <w:rPr>
          <w:lang w:val="x-none"/>
        </w:rPr>
      </w:pPr>
      <w:r w:rsidRPr="00CB675B">
        <w:rPr>
          <w:lang w:val="x-none"/>
        </w:rPr>
        <w:t xml:space="preserve">který nebyl v zemi svého sídla v posledních 5 letech před </w:t>
      </w:r>
      <w:bookmarkStart w:id="49" w:name="_Hlk11313869"/>
      <w:r w:rsidRPr="00CB675B">
        <w:rPr>
          <w:lang w:val="x-none"/>
        </w:rPr>
        <w:t>podáním žádosti o zařazení do systému kvalifikace</w:t>
      </w:r>
      <w:bookmarkEnd w:id="49"/>
      <w:r w:rsidRPr="00CB675B">
        <w:rPr>
          <w:lang w:val="x-none"/>
        </w:rPr>
        <w:t xml:space="preserve"> prostřednictvím E-ZAK pravomocně odsouzen pro trestný čin uvedený v příloze č. </w:t>
      </w:r>
      <w:r w:rsidR="00A558BE" w:rsidRPr="00CB675B">
        <w:t>3</w:t>
      </w:r>
      <w:r w:rsidRPr="00CB675B">
        <w:rPr>
          <w:lang w:val="x-none"/>
        </w:rPr>
        <w:t xml:space="preserve"> k </w:t>
      </w:r>
      <w:r w:rsidRPr="00CB675B">
        <w:t>ZZVZ</w:t>
      </w:r>
      <w:r w:rsidRPr="00CB675B">
        <w:rPr>
          <w:lang w:val="x-none"/>
        </w:rPr>
        <w:t xml:space="preserve"> nebo obdobný trestný čin podle právního řádu země sídla </w:t>
      </w:r>
      <w:r w:rsidRPr="00CB675B">
        <w:t>Dodavatele</w:t>
      </w:r>
      <w:r w:rsidRPr="00CB675B">
        <w:rPr>
          <w:lang w:val="x-none"/>
        </w:rPr>
        <w:t xml:space="preserve">; k zahlazeným odsouzením se nepřihlíží; jde-li o právnickou osobu, musí tento předpoklad splňovat jak tato právnická osoba, tak zároveň každý člen statutárního orgánu. Je-li členem statutárního orgánu </w:t>
      </w:r>
      <w:r w:rsidRPr="00CB675B">
        <w:t>Dodavatele</w:t>
      </w:r>
      <w:r w:rsidRPr="00CB675B">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rsidRPr="00CB675B">
        <w:t>Dodavatele</w:t>
      </w:r>
      <w:r w:rsidRPr="00CB675B">
        <w:rPr>
          <w:lang w:val="x-none"/>
        </w:rPr>
        <w:t xml:space="preserve">. </w:t>
      </w:r>
    </w:p>
    <w:p w14:paraId="108E904E" w14:textId="77777777" w:rsidR="00E4086F" w:rsidRPr="00CB675B" w:rsidRDefault="00E4086F" w:rsidP="00E4086F">
      <w:pPr>
        <w:ind w:left="1276"/>
        <w:jc w:val="both"/>
        <w:rPr>
          <w:lang w:val="x-none"/>
        </w:rPr>
      </w:pPr>
      <w:r w:rsidRPr="00CB675B">
        <w:rPr>
          <w:lang w:val="x-none"/>
        </w:rPr>
        <w:t xml:space="preserve">Podává-li žádost o </w:t>
      </w:r>
      <w:r w:rsidRPr="00CB675B">
        <w:t>zařazení do Systému kvalifikace</w:t>
      </w:r>
      <w:r w:rsidRPr="00CB675B">
        <w:rPr>
          <w:lang w:val="x-none"/>
        </w:rPr>
        <w:t xml:space="preserve"> pobočka závodu zahraniční právnické osoby, musí výše uvedené podmínky splňovat tato právnická osoba a vedoucí pobočky závodu</w:t>
      </w:r>
      <w:r w:rsidRPr="00CB675B">
        <w:t>.</w:t>
      </w:r>
    </w:p>
    <w:p w14:paraId="4842C32C" w14:textId="77777777" w:rsidR="00E4086F" w:rsidRPr="00CB675B" w:rsidRDefault="00E4086F" w:rsidP="00E4086F">
      <w:pPr>
        <w:ind w:left="1276"/>
        <w:jc w:val="both"/>
        <w:rPr>
          <w:lang w:val="x-none"/>
        </w:rPr>
      </w:pPr>
      <w:r w:rsidRPr="00CB675B">
        <w:rPr>
          <w:lang w:val="x-none"/>
        </w:rPr>
        <w:t xml:space="preserve">Podává-li žádost o </w:t>
      </w:r>
      <w:r w:rsidRPr="00CB675B">
        <w:t>zařazení do Systému kvalifikace</w:t>
      </w:r>
      <w:r w:rsidRPr="00CB675B">
        <w:rPr>
          <w:lang w:val="x-none"/>
        </w:rPr>
        <w:t xml:space="preserve"> pobočka závodu české právnické osoby, musí výše uvedené podmínky splňovat vedle výše uvedených osob rovněž vedoucí pobočky</w:t>
      </w:r>
      <w:r w:rsidRPr="00CB675B">
        <w:t>,</w:t>
      </w:r>
      <w:r w:rsidRPr="00CB675B">
        <w:rPr>
          <w:lang w:val="x-none"/>
        </w:rPr>
        <w:t xml:space="preserve"> </w:t>
      </w:r>
    </w:p>
    <w:p w14:paraId="444649B9"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v evidenci daní zachycen splatný daňový nedoplatek,</w:t>
      </w:r>
    </w:p>
    <w:p w14:paraId="578716C5"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splatný nedoplatek na pojistném nebo na penále na veřejné zdravotní pojištění,</w:t>
      </w:r>
    </w:p>
    <w:p w14:paraId="7481783A"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splatný nedoplatek na pojistném nebo na penále na sociální zabezpečení a příspěvku na státní politiku zaměstnanosti,</w:t>
      </w:r>
    </w:p>
    <w:p w14:paraId="27C16D30" w14:textId="167D72F5" w:rsidR="00737775" w:rsidRPr="00CB675B" w:rsidRDefault="00E4086F" w:rsidP="00795A3C">
      <w:pPr>
        <w:numPr>
          <w:ilvl w:val="0"/>
          <w:numId w:val="3"/>
        </w:numPr>
        <w:ind w:left="1276"/>
        <w:jc w:val="both"/>
        <w:rPr>
          <w:lang w:val="x-none"/>
        </w:rPr>
      </w:pPr>
      <w:r w:rsidRPr="00CB675B">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CB675B" w:rsidRDefault="00E4086F" w:rsidP="00E4086F">
      <w:pPr>
        <w:keepNext/>
        <w:keepLines/>
        <w:ind w:left="709"/>
        <w:jc w:val="both"/>
        <w:rPr>
          <w:b/>
          <w:u w:val="single"/>
        </w:rPr>
      </w:pPr>
      <w:r w:rsidRPr="00CB675B">
        <w:rPr>
          <w:b/>
          <w:u w:val="single"/>
        </w:rPr>
        <w:lastRenderedPageBreak/>
        <w:t>způsob prokázání:</w:t>
      </w:r>
    </w:p>
    <w:p w14:paraId="271D7739" w14:textId="33CD45A8" w:rsidR="00E4086F" w:rsidRPr="00CB675B" w:rsidRDefault="004471A7" w:rsidP="00E4086F">
      <w:pPr>
        <w:keepNext/>
        <w:keepLines/>
        <w:ind w:left="709"/>
        <w:jc w:val="both"/>
      </w:pPr>
      <w:r w:rsidRPr="00CB675B">
        <w:rPr>
          <w:rFonts w:eastAsia="Calibri"/>
        </w:rPr>
        <w:t>Doklady prokazující základní způsobilost podle § 74</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 </w:t>
      </w:r>
      <w:r w:rsidR="00E4086F" w:rsidRPr="00CB675B">
        <w:t>Dodavatel prokazuje splnění podmínek základní způsobilosti ve vztahu k České republice předložením prostých kopií</w:t>
      </w:r>
    </w:p>
    <w:p w14:paraId="307396B5" w14:textId="77777777" w:rsidR="00E4086F" w:rsidRPr="00CB675B" w:rsidRDefault="00E4086F" w:rsidP="008C5686">
      <w:pPr>
        <w:keepNext/>
        <w:keepLines/>
        <w:numPr>
          <w:ilvl w:val="0"/>
          <w:numId w:val="4"/>
        </w:numPr>
        <w:ind w:left="1276"/>
        <w:jc w:val="both"/>
        <w:rPr>
          <w:lang w:val="x-none"/>
        </w:rPr>
      </w:pPr>
      <w:r w:rsidRPr="00CB675B">
        <w:rPr>
          <w:lang w:val="x-none"/>
        </w:rPr>
        <w:t>příslušných výpisů z evidence Rejstříku trestů fyzických a právnických osob ve vztahu k bodu I. výše;</w:t>
      </w:r>
    </w:p>
    <w:p w14:paraId="5D695ECA" w14:textId="77777777" w:rsidR="00E4086F" w:rsidRPr="00CB675B" w:rsidRDefault="00E4086F" w:rsidP="008C5686">
      <w:pPr>
        <w:keepNext/>
        <w:keepLines/>
        <w:numPr>
          <w:ilvl w:val="0"/>
          <w:numId w:val="4"/>
        </w:numPr>
        <w:ind w:left="1276"/>
        <w:jc w:val="both"/>
        <w:rPr>
          <w:lang w:val="x-none"/>
        </w:rPr>
      </w:pPr>
      <w:r w:rsidRPr="00CB675B">
        <w:rPr>
          <w:lang w:val="x-none"/>
        </w:rPr>
        <w:t>potvrzení příslušného finančního úřadu ve vztahu k bodu II. výše;</w:t>
      </w:r>
    </w:p>
    <w:p w14:paraId="2E665EB3" w14:textId="6563A698" w:rsidR="00E4086F" w:rsidRPr="00CB675B" w:rsidRDefault="00E4086F" w:rsidP="008C5686">
      <w:pPr>
        <w:keepNext/>
        <w:keepLines/>
        <w:numPr>
          <w:ilvl w:val="0"/>
          <w:numId w:val="4"/>
        </w:numPr>
        <w:ind w:left="1276"/>
        <w:jc w:val="both"/>
        <w:rPr>
          <w:lang w:val="x-none"/>
        </w:rPr>
      </w:pPr>
      <w:r w:rsidRPr="00CB675B">
        <w:rPr>
          <w:lang w:val="x-none"/>
        </w:rPr>
        <w:t>písemného čestného prohlášení</w:t>
      </w:r>
      <w:r w:rsidR="00095892" w:rsidRPr="00CB675B">
        <w:t xml:space="preserve"> </w:t>
      </w:r>
      <w:r w:rsidRPr="00CB675B">
        <w:rPr>
          <w:lang w:val="x-none"/>
        </w:rPr>
        <w:t>ve vztahu ke spotřební dani ve vztahu k bodu II. výše;</w:t>
      </w:r>
    </w:p>
    <w:p w14:paraId="284BC169" w14:textId="77777777" w:rsidR="00E4086F" w:rsidRPr="00CB675B" w:rsidRDefault="00E4086F" w:rsidP="008C5686">
      <w:pPr>
        <w:keepNext/>
        <w:keepLines/>
        <w:numPr>
          <w:ilvl w:val="0"/>
          <w:numId w:val="4"/>
        </w:numPr>
        <w:ind w:left="1276"/>
        <w:jc w:val="both"/>
        <w:rPr>
          <w:lang w:val="x-none"/>
        </w:rPr>
      </w:pPr>
      <w:r w:rsidRPr="00CB675B">
        <w:rPr>
          <w:lang w:val="x-none"/>
        </w:rPr>
        <w:t>písemného čestného prohlášení ve vztahu k bodu III. výše;</w:t>
      </w:r>
    </w:p>
    <w:p w14:paraId="7D479E73" w14:textId="77777777" w:rsidR="00E4086F" w:rsidRPr="00CB675B" w:rsidRDefault="00E4086F" w:rsidP="008C5686">
      <w:pPr>
        <w:keepNext/>
        <w:keepLines/>
        <w:numPr>
          <w:ilvl w:val="0"/>
          <w:numId w:val="4"/>
        </w:numPr>
        <w:ind w:left="1276"/>
        <w:jc w:val="both"/>
        <w:rPr>
          <w:lang w:val="x-none"/>
        </w:rPr>
      </w:pPr>
      <w:r w:rsidRPr="00CB675B">
        <w:rPr>
          <w:lang w:val="x-none"/>
        </w:rPr>
        <w:t>potvrzení příslušné okresní správy sociálního zabezpečení ve vztahu k bodu IV. výše;</w:t>
      </w:r>
    </w:p>
    <w:p w14:paraId="3F96A2A8" w14:textId="5D925645" w:rsidR="00E4086F" w:rsidRPr="00CB675B" w:rsidRDefault="00E4086F" w:rsidP="008C5686">
      <w:pPr>
        <w:numPr>
          <w:ilvl w:val="0"/>
          <w:numId w:val="4"/>
        </w:numPr>
        <w:ind w:left="1276"/>
        <w:jc w:val="both"/>
        <w:rPr>
          <w:lang w:val="x-none"/>
        </w:rPr>
      </w:pPr>
      <w:r w:rsidRPr="00CB675B">
        <w:t>výpisu z obchodního rejstříku, nebo předložením písemného čestného prohlášení v případě, že není v obchodním rejstříku zapsán, ve vztahu k bodu V. výše.</w:t>
      </w:r>
    </w:p>
    <w:p w14:paraId="52048BFA" w14:textId="77777777" w:rsidR="00D9104F" w:rsidRPr="00CB675B" w:rsidRDefault="00D9104F" w:rsidP="00D9104F">
      <w:pPr>
        <w:ind w:left="1276"/>
        <w:jc w:val="both"/>
        <w:rPr>
          <w:lang w:val="x-none"/>
        </w:rPr>
      </w:pPr>
    </w:p>
    <w:p w14:paraId="306961AC" w14:textId="300B6CEF" w:rsidR="00D9104F" w:rsidRPr="00CB675B" w:rsidRDefault="00D9104F" w:rsidP="00D9104F">
      <w:pPr>
        <w:pStyle w:val="Odstavecseseznamem"/>
        <w:numPr>
          <w:ilvl w:val="1"/>
          <w:numId w:val="5"/>
        </w:numPr>
        <w:spacing w:before="160"/>
        <w:contextualSpacing w:val="0"/>
        <w:jc w:val="both"/>
        <w:rPr>
          <w:b/>
        </w:rPr>
      </w:pPr>
      <w:r w:rsidRPr="00CB675B">
        <w:rPr>
          <w:b/>
        </w:rPr>
        <w:t>Obecné</w:t>
      </w:r>
      <w:r w:rsidR="007037BA" w:rsidRPr="00CB675B">
        <w:rPr>
          <w:b/>
        </w:rPr>
        <w:t xml:space="preserve"> požadavky</w:t>
      </w:r>
    </w:p>
    <w:p w14:paraId="0C348F18" w14:textId="2DA22169" w:rsidR="00D9104F" w:rsidRPr="00CB675B" w:rsidRDefault="00D9104F" w:rsidP="00327720">
      <w:pPr>
        <w:pStyle w:val="Odstavecseseznamem"/>
        <w:numPr>
          <w:ilvl w:val="2"/>
          <w:numId w:val="22"/>
        </w:numPr>
        <w:spacing w:before="160"/>
        <w:jc w:val="both"/>
        <w:rPr>
          <w:b/>
        </w:rPr>
      </w:pPr>
      <w:r w:rsidRPr="00CB675B">
        <w:rPr>
          <w:b/>
        </w:rPr>
        <w:t xml:space="preserve">Požadavky zadavatele na realizaci a administrativní zajištění jednotlivých zakázek (staveb) zajišťovaných dodavateli </w:t>
      </w:r>
      <w:proofErr w:type="spellStart"/>
      <w:r w:rsidRPr="00CB675B">
        <w:rPr>
          <w:b/>
        </w:rPr>
        <w:t>předkvalifikovanými</w:t>
      </w:r>
      <w:proofErr w:type="spellEnd"/>
      <w:r w:rsidRPr="00CB675B">
        <w:rPr>
          <w:b/>
        </w:rPr>
        <w:t xml:space="preserve"> v rámci tohoto Systému kvalifikace </w:t>
      </w:r>
    </w:p>
    <w:p w14:paraId="3C692C58" w14:textId="1ED847EA" w:rsidR="00713ED5" w:rsidRPr="00CB675B" w:rsidRDefault="00713ED5" w:rsidP="00713ED5">
      <w:pPr>
        <w:pStyle w:val="odstavec2"/>
        <w:numPr>
          <w:ilvl w:val="12"/>
          <w:numId w:val="0"/>
        </w:numPr>
        <w:spacing w:before="0"/>
        <w:ind w:left="709"/>
        <w:rPr>
          <w:rFonts w:asciiTheme="minorHAnsi" w:hAnsiTheme="minorHAnsi"/>
          <w:sz w:val="22"/>
          <w:szCs w:val="22"/>
          <w:lang w:val="cs-CZ"/>
        </w:rPr>
      </w:pPr>
    </w:p>
    <w:p w14:paraId="1C72432B" w14:textId="77777777" w:rsidR="00CE24E2" w:rsidRPr="00CB675B" w:rsidRDefault="00CE24E2" w:rsidP="00CE24E2">
      <w:pPr>
        <w:pStyle w:val="odstavec2"/>
        <w:numPr>
          <w:ilvl w:val="12"/>
          <w:numId w:val="0"/>
        </w:numPr>
        <w:spacing w:before="0"/>
        <w:ind w:left="709"/>
        <w:rPr>
          <w:rFonts w:ascii="Calibri" w:hAnsi="Calibri" w:cs="Calibri"/>
          <w:sz w:val="22"/>
          <w:szCs w:val="22"/>
          <w:lang w:val="cs-CZ"/>
        </w:rPr>
      </w:pPr>
      <w:r w:rsidRPr="00CB675B">
        <w:rPr>
          <w:rFonts w:ascii="Calibri" w:hAnsi="Calibri" w:cs="Calibri"/>
          <w:sz w:val="22"/>
          <w:szCs w:val="22"/>
          <w:lang w:val="cs-CZ"/>
        </w:rPr>
        <w:t xml:space="preserve">Zadavatel si vyhrazuje právo požadovat u </w:t>
      </w:r>
      <w:proofErr w:type="spellStart"/>
      <w:r w:rsidRPr="00CB675B">
        <w:rPr>
          <w:rFonts w:ascii="Calibri" w:hAnsi="Calibri" w:cs="Calibri"/>
          <w:sz w:val="22"/>
          <w:szCs w:val="22"/>
          <w:lang w:val="cs-CZ"/>
        </w:rPr>
        <w:t>předkvalifikovaného</w:t>
      </w:r>
      <w:proofErr w:type="spellEnd"/>
      <w:r w:rsidRPr="00CB675B">
        <w:rPr>
          <w:rFonts w:ascii="Calibri" w:hAnsi="Calibri" w:cs="Calibri"/>
          <w:sz w:val="22"/>
          <w:szCs w:val="22"/>
          <w:lang w:val="cs-CZ"/>
        </w:rPr>
        <w:t xml:space="preserve"> dodavatele, který ve výběrovém řízení dle ZZVZ vyhraje konkrétní část VZ, aby si tento dodavatel na základě požadavku zadavatele v daném regionu před realizací konkrétních staveb zřídil sklad pro umístění materiálu zadavatele a zároveň uvedl </w:t>
      </w:r>
      <w:proofErr w:type="gramStart"/>
      <w:r w:rsidRPr="00CB675B">
        <w:rPr>
          <w:rFonts w:ascii="Calibri" w:hAnsi="Calibri" w:cs="Calibri"/>
          <w:sz w:val="22"/>
          <w:szCs w:val="22"/>
          <w:lang w:val="cs-CZ"/>
        </w:rPr>
        <w:t>administrativně - technické</w:t>
      </w:r>
      <w:proofErr w:type="gramEnd"/>
      <w:r w:rsidRPr="00CB675B">
        <w:rPr>
          <w:rFonts w:ascii="Calibri" w:hAnsi="Calibri" w:cs="Calibri"/>
          <w:sz w:val="22"/>
          <w:szCs w:val="22"/>
          <w:lang w:val="cs-CZ"/>
        </w:rPr>
        <w:t xml:space="preserve"> pracovníky, kteří budou proškoleni na aplikace zadavatele. Po proškolení těchto pracovníků zadavatelem, budou tito pracovníci v těchto aplikacích zajišťovat příjem a výdej materiálu, vykazovat provedené výkony (rozsah skutečně provedené práce) na konkrétní stavbě a administrativně zajišťovat (</w:t>
      </w:r>
      <w:proofErr w:type="spellStart"/>
      <w:r w:rsidRPr="00CB675B">
        <w:rPr>
          <w:rFonts w:ascii="Calibri" w:hAnsi="Calibri" w:cs="Calibri"/>
          <w:sz w:val="22"/>
          <w:szCs w:val="22"/>
          <w:lang w:val="cs-CZ"/>
        </w:rPr>
        <w:t>zdokumentovávat</w:t>
      </w:r>
      <w:proofErr w:type="spellEnd"/>
      <w:r w:rsidRPr="00CB675B">
        <w:rPr>
          <w:rFonts w:ascii="Calibri" w:hAnsi="Calibri" w:cs="Calibri"/>
          <w:sz w:val="22"/>
          <w:szCs w:val="22"/>
          <w:lang w:val="cs-CZ"/>
        </w:rPr>
        <w:t xml:space="preserve"> a </w:t>
      </w:r>
      <w:proofErr w:type="spellStart"/>
      <w:r w:rsidRPr="00CB675B">
        <w:rPr>
          <w:rFonts w:ascii="Calibri" w:hAnsi="Calibri" w:cs="Calibri"/>
          <w:sz w:val="22"/>
          <w:szCs w:val="22"/>
          <w:lang w:val="cs-CZ"/>
        </w:rPr>
        <w:t>zúřadovávat</w:t>
      </w:r>
      <w:proofErr w:type="spellEnd"/>
      <w:r w:rsidRPr="00CB675B">
        <w:rPr>
          <w:rFonts w:ascii="Calibri" w:hAnsi="Calibri" w:cs="Calibri"/>
          <w:sz w:val="22"/>
          <w:szCs w:val="22"/>
          <w:lang w:val="cs-CZ"/>
        </w:rPr>
        <w:t xml:space="preserve">) celý průběh stavby.    </w:t>
      </w:r>
    </w:p>
    <w:p w14:paraId="011C7A58" w14:textId="77777777" w:rsidR="00D9104F" w:rsidRPr="00CB675B" w:rsidRDefault="00D9104F" w:rsidP="00F13DAA">
      <w:pPr>
        <w:pStyle w:val="odstavec2"/>
        <w:keepLines w:val="0"/>
        <w:numPr>
          <w:ilvl w:val="12"/>
          <w:numId w:val="0"/>
        </w:numPr>
        <w:tabs>
          <w:tab w:val="clear" w:pos="2041"/>
          <w:tab w:val="left" w:pos="1843"/>
        </w:tabs>
        <w:spacing w:before="0"/>
        <w:rPr>
          <w:rFonts w:asciiTheme="minorHAnsi" w:hAnsiTheme="minorHAnsi"/>
          <w:i/>
          <w:sz w:val="22"/>
          <w:szCs w:val="22"/>
          <w:u w:val="single"/>
          <w:lang w:val="cs-CZ"/>
        </w:rPr>
      </w:pPr>
    </w:p>
    <w:p w14:paraId="3C8E2F73" w14:textId="77777777" w:rsidR="00D9104F" w:rsidRPr="00CB675B" w:rsidRDefault="00D9104F" w:rsidP="00D9104F">
      <w:pPr>
        <w:pStyle w:val="odstavec2"/>
        <w:keepLines w:val="0"/>
        <w:numPr>
          <w:ilvl w:val="12"/>
          <w:numId w:val="0"/>
        </w:numPr>
        <w:tabs>
          <w:tab w:val="clear" w:pos="2041"/>
          <w:tab w:val="left" w:pos="1843"/>
        </w:tabs>
        <w:spacing w:before="0"/>
        <w:ind w:left="709"/>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67B6B5D1" w14:textId="31D5F30E" w:rsidR="00A537C1" w:rsidRPr="00CB675B" w:rsidRDefault="00D9104F" w:rsidP="00A537C1">
      <w:pPr>
        <w:spacing w:line="276" w:lineRule="auto"/>
        <w:ind w:left="709"/>
        <w:jc w:val="both"/>
      </w:pPr>
      <w:r w:rsidRPr="00CB675B">
        <w:t xml:space="preserve">Dodavatel předloží čestné prohlášení pro splnění výše uvedeného požadavku do žádosti s tím, že vybraný dodavatel před podpisem smlouvy (u dílčích výzev) doloží originál konkrétního seznamu osob. Dodavatel je oprávněn využít vzorový formulář stanovený v příloze č. </w:t>
      </w:r>
      <w:r w:rsidR="00905F8E" w:rsidRPr="00CB675B">
        <w:t>7</w:t>
      </w:r>
      <w:r w:rsidRPr="00CB675B">
        <w:t xml:space="preserve"> této dokumentace</w:t>
      </w:r>
      <w:r w:rsidR="00A537C1" w:rsidRPr="00CB675B">
        <w:t xml:space="preserve">. </w:t>
      </w:r>
      <w:r w:rsidR="00A537C1" w:rsidRPr="00CB675B">
        <w:rPr>
          <w:rFonts w:cstheme="minorHAnsi"/>
        </w:rPr>
        <w:t>Zadavatel nevyžaduje podepsaný formulář do žádosti.</w:t>
      </w:r>
    </w:p>
    <w:p w14:paraId="35BF326F" w14:textId="1E0CAF88" w:rsidR="00D9104F" w:rsidRPr="00CB675B" w:rsidRDefault="00D9104F" w:rsidP="00D9104F">
      <w:pPr>
        <w:pStyle w:val="odstavec2"/>
        <w:keepLines w:val="0"/>
        <w:tabs>
          <w:tab w:val="clear" w:pos="2041"/>
          <w:tab w:val="left" w:pos="1843"/>
        </w:tabs>
        <w:spacing w:before="0"/>
        <w:ind w:left="709" w:firstLine="0"/>
        <w:rPr>
          <w:rFonts w:asciiTheme="minorHAnsi" w:hAnsiTheme="minorHAnsi"/>
          <w:sz w:val="22"/>
          <w:szCs w:val="22"/>
          <w:lang w:val="cs-CZ"/>
        </w:rPr>
      </w:pPr>
    </w:p>
    <w:p w14:paraId="1F04905E" w14:textId="5ABFAFA8" w:rsidR="0071075D" w:rsidRPr="00CB675B" w:rsidRDefault="0071075D" w:rsidP="0071075D">
      <w:pPr>
        <w:pStyle w:val="Nadpis1"/>
        <w:pageBreakBefore/>
        <w:spacing w:before="360" w:after="120"/>
        <w:ind w:left="425" w:hanging="425"/>
        <w:jc w:val="center"/>
        <w:rPr>
          <w:rFonts w:asciiTheme="minorHAnsi" w:hAnsiTheme="minorHAnsi" w:cstheme="minorHAnsi"/>
        </w:rPr>
      </w:pPr>
      <w:bookmarkStart w:id="50" w:name="_Toc48196768"/>
      <w:r w:rsidRPr="00CB675B">
        <w:rPr>
          <w:rFonts w:asciiTheme="minorHAnsi" w:hAnsiTheme="minorHAnsi" w:cstheme="minorHAnsi"/>
        </w:rPr>
        <w:lastRenderedPageBreak/>
        <w:t>Kategorie/Části Systému kvalifikace pro Sektorovou veřejnou zakázku „Elektromontážní práce“</w:t>
      </w:r>
      <w:bookmarkEnd w:id="50"/>
    </w:p>
    <w:tbl>
      <w:tblPr>
        <w:tblStyle w:val="Mkatabulky"/>
        <w:tblW w:w="0" w:type="auto"/>
        <w:tblLook w:val="04A0" w:firstRow="1" w:lastRow="0" w:firstColumn="1" w:lastColumn="0" w:noHBand="0" w:noVBand="1"/>
      </w:tblPr>
      <w:tblGrid>
        <w:gridCol w:w="1129"/>
        <w:gridCol w:w="2268"/>
        <w:gridCol w:w="5665"/>
      </w:tblGrid>
      <w:tr w:rsidR="00CB675B" w:rsidRPr="00CB675B" w14:paraId="05D48563" w14:textId="77777777" w:rsidTr="00ED4985">
        <w:tc>
          <w:tcPr>
            <w:tcW w:w="1129" w:type="dxa"/>
          </w:tcPr>
          <w:p w14:paraId="09680780" w14:textId="4D24C047" w:rsidR="00037DBE" w:rsidRPr="00CB675B" w:rsidRDefault="00037DBE" w:rsidP="00037DBE">
            <w:r w:rsidRPr="00CB675B">
              <w:rPr>
                <w:rFonts w:cstheme="minorHAnsi"/>
                <w:b/>
                <w:caps/>
                <w:szCs w:val="20"/>
              </w:rPr>
              <w:t>Část 1</w:t>
            </w:r>
          </w:p>
        </w:tc>
        <w:tc>
          <w:tcPr>
            <w:tcW w:w="2268" w:type="dxa"/>
          </w:tcPr>
          <w:p w14:paraId="76F47943" w14:textId="30627D87" w:rsidR="00037DBE" w:rsidRPr="00CB675B" w:rsidRDefault="00037DBE" w:rsidP="00037DBE">
            <w:r w:rsidRPr="00CB675B">
              <w:rPr>
                <w:rFonts w:cstheme="minorHAnsi"/>
                <w:b/>
                <w:caps/>
                <w:szCs w:val="20"/>
              </w:rPr>
              <w:t xml:space="preserve">Region 1 – Brno  </w:t>
            </w:r>
          </w:p>
        </w:tc>
        <w:tc>
          <w:tcPr>
            <w:tcW w:w="5665" w:type="dxa"/>
          </w:tcPr>
          <w:p w14:paraId="1BDCEF49" w14:textId="0AEAB8DD" w:rsidR="00037DBE" w:rsidRPr="00CB675B" w:rsidRDefault="00037DBE" w:rsidP="00037DBE">
            <w:r w:rsidRPr="00CB675B">
              <w:rPr>
                <w:b/>
                <w:bCs/>
                <w:sz w:val="20"/>
                <w:szCs w:val="20"/>
                <w:lang w:eastAsia="cs-CZ"/>
              </w:rPr>
              <w:t>Stavby malého rozsahu na zařízení NN do 1000 V na kabelových vedeních</w:t>
            </w:r>
          </w:p>
        </w:tc>
      </w:tr>
      <w:tr w:rsidR="00CB675B" w:rsidRPr="00CB675B" w14:paraId="1EAB94BB" w14:textId="77777777" w:rsidTr="00ED4985">
        <w:tc>
          <w:tcPr>
            <w:tcW w:w="1129" w:type="dxa"/>
          </w:tcPr>
          <w:p w14:paraId="450DCD7A" w14:textId="52E0C674" w:rsidR="00037DBE" w:rsidRPr="00CB675B" w:rsidRDefault="00037DBE" w:rsidP="00037DBE">
            <w:r w:rsidRPr="00CB675B">
              <w:rPr>
                <w:rFonts w:cstheme="minorHAnsi"/>
                <w:b/>
                <w:caps/>
                <w:szCs w:val="20"/>
              </w:rPr>
              <w:t>Část 2</w:t>
            </w:r>
          </w:p>
        </w:tc>
        <w:tc>
          <w:tcPr>
            <w:tcW w:w="2268" w:type="dxa"/>
          </w:tcPr>
          <w:p w14:paraId="3D90A919" w14:textId="518FAF99" w:rsidR="00037DBE" w:rsidRPr="00CB675B" w:rsidRDefault="00037DBE" w:rsidP="00037DBE">
            <w:r w:rsidRPr="00CB675B">
              <w:rPr>
                <w:rFonts w:cstheme="minorHAnsi"/>
                <w:b/>
                <w:caps/>
                <w:szCs w:val="20"/>
              </w:rPr>
              <w:t xml:space="preserve">Region 1 – Brno  </w:t>
            </w:r>
          </w:p>
        </w:tc>
        <w:tc>
          <w:tcPr>
            <w:tcW w:w="5665" w:type="dxa"/>
          </w:tcPr>
          <w:p w14:paraId="71B3ED82" w14:textId="308C61C9" w:rsidR="00037DBE" w:rsidRPr="00CB675B" w:rsidRDefault="00037DBE" w:rsidP="00037DBE">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037DBE" w:rsidRPr="00CB675B" w14:paraId="65B06C2E" w14:textId="77777777" w:rsidTr="00ED4985">
        <w:tc>
          <w:tcPr>
            <w:tcW w:w="1129" w:type="dxa"/>
          </w:tcPr>
          <w:p w14:paraId="37759131" w14:textId="658D6DDB" w:rsidR="00037DBE" w:rsidRPr="00CB675B" w:rsidRDefault="00037DBE" w:rsidP="00037DBE">
            <w:r w:rsidRPr="00CB675B">
              <w:rPr>
                <w:rFonts w:cstheme="minorHAnsi"/>
                <w:b/>
                <w:caps/>
                <w:szCs w:val="20"/>
              </w:rPr>
              <w:t>Část 3</w:t>
            </w:r>
          </w:p>
        </w:tc>
        <w:tc>
          <w:tcPr>
            <w:tcW w:w="2268" w:type="dxa"/>
          </w:tcPr>
          <w:p w14:paraId="344FD4AD" w14:textId="1050636A" w:rsidR="00037DBE" w:rsidRPr="00CB675B" w:rsidRDefault="00037DBE" w:rsidP="00037DBE">
            <w:r w:rsidRPr="00CB675B">
              <w:rPr>
                <w:rFonts w:cstheme="minorHAnsi"/>
                <w:b/>
                <w:caps/>
                <w:szCs w:val="20"/>
              </w:rPr>
              <w:t xml:space="preserve">Region 1 – Brno  </w:t>
            </w:r>
          </w:p>
        </w:tc>
        <w:tc>
          <w:tcPr>
            <w:tcW w:w="5665" w:type="dxa"/>
          </w:tcPr>
          <w:p w14:paraId="759EBC73" w14:textId="58620FA0" w:rsidR="00037DBE" w:rsidRPr="00CB675B" w:rsidRDefault="00037DBE" w:rsidP="00037DBE">
            <w:r w:rsidRPr="00CB675B">
              <w:rPr>
                <w:b/>
                <w:bCs/>
                <w:sz w:val="20"/>
                <w:szCs w:val="20"/>
                <w:lang w:eastAsia="cs-CZ"/>
              </w:rPr>
              <w:t>Stavby a odstraňování poruch na zařízení VN, NN a DTS</w:t>
            </w:r>
          </w:p>
        </w:tc>
      </w:tr>
    </w:tbl>
    <w:p w14:paraId="06C2AF4E" w14:textId="77777777" w:rsidR="00037DBE" w:rsidRPr="00CB675B" w:rsidRDefault="00037DBE" w:rsidP="00037DBE"/>
    <w:tbl>
      <w:tblPr>
        <w:tblStyle w:val="Mkatabulky"/>
        <w:tblW w:w="0" w:type="auto"/>
        <w:tblLook w:val="04A0" w:firstRow="1" w:lastRow="0" w:firstColumn="1" w:lastColumn="0" w:noHBand="0" w:noVBand="1"/>
      </w:tblPr>
      <w:tblGrid>
        <w:gridCol w:w="1129"/>
        <w:gridCol w:w="2268"/>
        <w:gridCol w:w="5665"/>
      </w:tblGrid>
      <w:tr w:rsidR="00CB675B" w:rsidRPr="00CB675B" w14:paraId="74A8C96E" w14:textId="77777777" w:rsidTr="00ED4985">
        <w:tc>
          <w:tcPr>
            <w:tcW w:w="1129" w:type="dxa"/>
          </w:tcPr>
          <w:p w14:paraId="647D47CC" w14:textId="67D35B7E" w:rsidR="00037DBE" w:rsidRPr="00CB675B" w:rsidRDefault="00037DBE" w:rsidP="00674BFA">
            <w:r w:rsidRPr="00CB675B">
              <w:rPr>
                <w:rFonts w:cstheme="minorHAnsi"/>
                <w:b/>
                <w:caps/>
                <w:szCs w:val="20"/>
              </w:rPr>
              <w:t>Část 4</w:t>
            </w:r>
          </w:p>
        </w:tc>
        <w:tc>
          <w:tcPr>
            <w:tcW w:w="2268" w:type="dxa"/>
          </w:tcPr>
          <w:p w14:paraId="35385752" w14:textId="1A55E072" w:rsidR="00037DBE" w:rsidRPr="00CB675B" w:rsidRDefault="00037DBE" w:rsidP="00674BFA">
            <w:r w:rsidRPr="00CB675B">
              <w:rPr>
                <w:rFonts w:cstheme="minorHAnsi"/>
                <w:b/>
                <w:caps/>
                <w:szCs w:val="20"/>
              </w:rPr>
              <w:t>Region 2 – České Budějovice</w:t>
            </w:r>
          </w:p>
        </w:tc>
        <w:tc>
          <w:tcPr>
            <w:tcW w:w="5665" w:type="dxa"/>
          </w:tcPr>
          <w:p w14:paraId="4D7AA214" w14:textId="77777777" w:rsidR="00037DBE" w:rsidRPr="00CB675B" w:rsidRDefault="00037DBE" w:rsidP="00674BFA">
            <w:r w:rsidRPr="00CB675B">
              <w:rPr>
                <w:b/>
                <w:bCs/>
                <w:sz w:val="20"/>
                <w:szCs w:val="20"/>
                <w:lang w:eastAsia="cs-CZ"/>
              </w:rPr>
              <w:t>Stavby malého rozsahu na zařízení NN do 1000 V na kabelových vedeních</w:t>
            </w:r>
          </w:p>
        </w:tc>
      </w:tr>
      <w:tr w:rsidR="00CB675B" w:rsidRPr="00CB675B" w14:paraId="6E3918B3" w14:textId="77777777" w:rsidTr="00ED4985">
        <w:tc>
          <w:tcPr>
            <w:tcW w:w="1129" w:type="dxa"/>
          </w:tcPr>
          <w:p w14:paraId="0A447DF2" w14:textId="2420A613" w:rsidR="00037DBE" w:rsidRPr="00CB675B" w:rsidRDefault="00037DBE" w:rsidP="00674BFA">
            <w:r w:rsidRPr="00CB675B">
              <w:rPr>
                <w:rFonts w:cstheme="minorHAnsi"/>
                <w:b/>
                <w:caps/>
                <w:szCs w:val="20"/>
              </w:rPr>
              <w:t>Část 5</w:t>
            </w:r>
          </w:p>
        </w:tc>
        <w:tc>
          <w:tcPr>
            <w:tcW w:w="2268" w:type="dxa"/>
          </w:tcPr>
          <w:p w14:paraId="00A05F7F" w14:textId="14CE00E2" w:rsidR="00037DBE" w:rsidRPr="00CB675B" w:rsidRDefault="00037DBE" w:rsidP="00674BFA">
            <w:r w:rsidRPr="00CB675B">
              <w:rPr>
                <w:rFonts w:cstheme="minorHAnsi"/>
                <w:b/>
                <w:caps/>
                <w:szCs w:val="20"/>
              </w:rPr>
              <w:t>Region 2 – České Budějovice</w:t>
            </w:r>
          </w:p>
        </w:tc>
        <w:tc>
          <w:tcPr>
            <w:tcW w:w="5665" w:type="dxa"/>
          </w:tcPr>
          <w:p w14:paraId="237C2F8E" w14:textId="14902B5F" w:rsidR="00037DBE" w:rsidRPr="00CB675B" w:rsidRDefault="00037DBE" w:rsidP="00674BFA">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037DBE" w:rsidRPr="00CB675B" w14:paraId="7A2DFC60" w14:textId="77777777" w:rsidTr="00ED4985">
        <w:tc>
          <w:tcPr>
            <w:tcW w:w="1129" w:type="dxa"/>
          </w:tcPr>
          <w:p w14:paraId="1F7586A0" w14:textId="12435B32" w:rsidR="00037DBE" w:rsidRPr="00CB675B" w:rsidRDefault="00037DBE" w:rsidP="00674BFA">
            <w:r w:rsidRPr="00CB675B">
              <w:rPr>
                <w:rFonts w:cstheme="minorHAnsi"/>
                <w:b/>
                <w:caps/>
                <w:szCs w:val="20"/>
              </w:rPr>
              <w:t>Část 6</w:t>
            </w:r>
          </w:p>
        </w:tc>
        <w:tc>
          <w:tcPr>
            <w:tcW w:w="2268" w:type="dxa"/>
          </w:tcPr>
          <w:p w14:paraId="7ABA6018" w14:textId="503AAD79" w:rsidR="00037DBE" w:rsidRPr="00CB675B" w:rsidRDefault="00037DBE" w:rsidP="00674BFA">
            <w:r w:rsidRPr="00CB675B">
              <w:rPr>
                <w:rFonts w:cstheme="minorHAnsi"/>
                <w:b/>
                <w:caps/>
                <w:szCs w:val="20"/>
              </w:rPr>
              <w:t>Region 2 – České Budějovice</w:t>
            </w:r>
          </w:p>
        </w:tc>
        <w:tc>
          <w:tcPr>
            <w:tcW w:w="5665" w:type="dxa"/>
          </w:tcPr>
          <w:p w14:paraId="5B056CDB" w14:textId="77777777" w:rsidR="00037DBE" w:rsidRPr="00CB675B" w:rsidRDefault="00037DBE" w:rsidP="00674BFA">
            <w:r w:rsidRPr="00CB675B">
              <w:rPr>
                <w:b/>
                <w:bCs/>
                <w:sz w:val="20"/>
                <w:szCs w:val="20"/>
                <w:lang w:eastAsia="cs-CZ"/>
              </w:rPr>
              <w:t>Stavby a odstraňování poruch na zařízení VN, NN a DTS</w:t>
            </w:r>
          </w:p>
        </w:tc>
      </w:tr>
    </w:tbl>
    <w:p w14:paraId="0D2334AD" w14:textId="564F47A8" w:rsidR="0071075D" w:rsidRPr="00CB675B" w:rsidRDefault="0071075D" w:rsidP="0071075D"/>
    <w:tbl>
      <w:tblPr>
        <w:tblStyle w:val="Mkatabulky"/>
        <w:tblW w:w="0" w:type="auto"/>
        <w:tblLook w:val="04A0" w:firstRow="1" w:lastRow="0" w:firstColumn="1" w:lastColumn="0" w:noHBand="0" w:noVBand="1"/>
      </w:tblPr>
      <w:tblGrid>
        <w:gridCol w:w="1129"/>
        <w:gridCol w:w="2268"/>
        <w:gridCol w:w="5665"/>
      </w:tblGrid>
      <w:tr w:rsidR="00CB675B" w:rsidRPr="00CB675B" w14:paraId="7F17C671" w14:textId="77777777" w:rsidTr="00ED4985">
        <w:tc>
          <w:tcPr>
            <w:tcW w:w="1129" w:type="dxa"/>
          </w:tcPr>
          <w:p w14:paraId="00571B1D" w14:textId="5FDBC02E" w:rsidR="00037DBE" w:rsidRPr="00CB675B" w:rsidRDefault="00037DBE" w:rsidP="00674BFA">
            <w:r w:rsidRPr="00CB675B">
              <w:rPr>
                <w:rFonts w:cstheme="minorHAnsi"/>
                <w:b/>
                <w:caps/>
                <w:szCs w:val="20"/>
              </w:rPr>
              <w:t>Část 7</w:t>
            </w:r>
          </w:p>
        </w:tc>
        <w:tc>
          <w:tcPr>
            <w:tcW w:w="2268" w:type="dxa"/>
          </w:tcPr>
          <w:p w14:paraId="28B7DD30" w14:textId="09B2195F" w:rsidR="00037DBE" w:rsidRPr="00CB675B" w:rsidRDefault="00ED4985" w:rsidP="00674BFA">
            <w:r w:rsidRPr="00CB675B">
              <w:rPr>
                <w:rFonts w:cstheme="minorHAnsi"/>
                <w:b/>
                <w:caps/>
                <w:szCs w:val="20"/>
              </w:rPr>
              <w:t xml:space="preserve">Region </w:t>
            </w:r>
            <w:proofErr w:type="gramStart"/>
            <w:r w:rsidRPr="00CB675B">
              <w:rPr>
                <w:rFonts w:cstheme="minorHAnsi"/>
                <w:b/>
                <w:caps/>
                <w:szCs w:val="20"/>
              </w:rPr>
              <w:t>3  -</w:t>
            </w:r>
            <w:proofErr w:type="gramEnd"/>
            <w:r w:rsidRPr="00CB675B">
              <w:rPr>
                <w:rFonts w:cstheme="minorHAnsi"/>
                <w:b/>
                <w:caps/>
                <w:szCs w:val="20"/>
              </w:rPr>
              <w:t xml:space="preserve"> Hodonín</w:t>
            </w:r>
          </w:p>
        </w:tc>
        <w:tc>
          <w:tcPr>
            <w:tcW w:w="5665" w:type="dxa"/>
          </w:tcPr>
          <w:p w14:paraId="30AD3004" w14:textId="77777777" w:rsidR="00037DBE" w:rsidRPr="00CB675B" w:rsidRDefault="00037DBE" w:rsidP="00674BFA">
            <w:r w:rsidRPr="00CB675B">
              <w:rPr>
                <w:b/>
                <w:bCs/>
                <w:sz w:val="20"/>
                <w:szCs w:val="20"/>
                <w:lang w:eastAsia="cs-CZ"/>
              </w:rPr>
              <w:t>Stavby malého rozsahu na zařízení NN do 1000 V na kabelových vedeních</w:t>
            </w:r>
          </w:p>
        </w:tc>
      </w:tr>
      <w:tr w:rsidR="00CB675B" w:rsidRPr="00CB675B" w14:paraId="0C8A90C2" w14:textId="77777777" w:rsidTr="00ED4985">
        <w:tc>
          <w:tcPr>
            <w:tcW w:w="1129" w:type="dxa"/>
          </w:tcPr>
          <w:p w14:paraId="4E24D7B5" w14:textId="224CBC0F" w:rsidR="00037DBE" w:rsidRPr="00CB675B" w:rsidRDefault="00037DBE" w:rsidP="00674BFA">
            <w:r w:rsidRPr="00CB675B">
              <w:rPr>
                <w:rFonts w:cstheme="minorHAnsi"/>
                <w:b/>
                <w:caps/>
                <w:szCs w:val="20"/>
              </w:rPr>
              <w:t>Část 8</w:t>
            </w:r>
          </w:p>
        </w:tc>
        <w:tc>
          <w:tcPr>
            <w:tcW w:w="2268" w:type="dxa"/>
          </w:tcPr>
          <w:p w14:paraId="767421ED" w14:textId="06BAF49D" w:rsidR="00037DBE" w:rsidRPr="00CB675B" w:rsidRDefault="00ED4985" w:rsidP="00674BFA">
            <w:r w:rsidRPr="00CB675B">
              <w:rPr>
                <w:rFonts w:cstheme="minorHAnsi"/>
                <w:b/>
                <w:caps/>
                <w:szCs w:val="20"/>
              </w:rPr>
              <w:t xml:space="preserve">Region </w:t>
            </w:r>
            <w:proofErr w:type="gramStart"/>
            <w:r w:rsidRPr="00CB675B">
              <w:rPr>
                <w:rFonts w:cstheme="minorHAnsi"/>
                <w:b/>
                <w:caps/>
                <w:szCs w:val="20"/>
              </w:rPr>
              <w:t>3  -</w:t>
            </w:r>
            <w:proofErr w:type="gramEnd"/>
            <w:r w:rsidRPr="00CB675B">
              <w:rPr>
                <w:rFonts w:cstheme="minorHAnsi"/>
                <w:b/>
                <w:caps/>
                <w:szCs w:val="20"/>
              </w:rPr>
              <w:t xml:space="preserve"> Hodonín </w:t>
            </w:r>
          </w:p>
        </w:tc>
        <w:tc>
          <w:tcPr>
            <w:tcW w:w="5665" w:type="dxa"/>
          </w:tcPr>
          <w:p w14:paraId="604685DE" w14:textId="79DC9CB2" w:rsidR="00037DBE" w:rsidRPr="00CB675B" w:rsidRDefault="00037DBE" w:rsidP="00674BFA">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037DBE" w:rsidRPr="00CB675B" w14:paraId="754A2694" w14:textId="77777777" w:rsidTr="00ED4985">
        <w:tc>
          <w:tcPr>
            <w:tcW w:w="1129" w:type="dxa"/>
          </w:tcPr>
          <w:p w14:paraId="3AE026A9" w14:textId="00C6B993" w:rsidR="00037DBE" w:rsidRPr="00CB675B" w:rsidRDefault="00037DBE" w:rsidP="00674BFA">
            <w:r w:rsidRPr="00CB675B">
              <w:rPr>
                <w:rFonts w:cstheme="minorHAnsi"/>
                <w:b/>
                <w:caps/>
                <w:szCs w:val="20"/>
              </w:rPr>
              <w:t>Část 9</w:t>
            </w:r>
          </w:p>
        </w:tc>
        <w:tc>
          <w:tcPr>
            <w:tcW w:w="2268" w:type="dxa"/>
          </w:tcPr>
          <w:p w14:paraId="44380679" w14:textId="30A85239" w:rsidR="00037DBE" w:rsidRPr="00CB675B" w:rsidRDefault="00ED4985" w:rsidP="00674BFA">
            <w:r w:rsidRPr="00CB675B">
              <w:rPr>
                <w:rFonts w:cstheme="minorHAnsi"/>
                <w:b/>
                <w:caps/>
                <w:szCs w:val="20"/>
              </w:rPr>
              <w:t xml:space="preserve">Region </w:t>
            </w:r>
            <w:proofErr w:type="gramStart"/>
            <w:r w:rsidRPr="00CB675B">
              <w:rPr>
                <w:rFonts w:cstheme="minorHAnsi"/>
                <w:b/>
                <w:caps/>
                <w:szCs w:val="20"/>
              </w:rPr>
              <w:t>3  -</w:t>
            </w:r>
            <w:proofErr w:type="gramEnd"/>
            <w:r w:rsidRPr="00CB675B">
              <w:rPr>
                <w:rFonts w:cstheme="minorHAnsi"/>
                <w:b/>
                <w:caps/>
                <w:szCs w:val="20"/>
              </w:rPr>
              <w:t xml:space="preserve"> Hodonín</w:t>
            </w:r>
          </w:p>
        </w:tc>
        <w:tc>
          <w:tcPr>
            <w:tcW w:w="5665" w:type="dxa"/>
          </w:tcPr>
          <w:p w14:paraId="345D2B12" w14:textId="77777777" w:rsidR="00037DBE" w:rsidRPr="00CB675B" w:rsidRDefault="00037DBE" w:rsidP="00674BFA">
            <w:r w:rsidRPr="00CB675B">
              <w:rPr>
                <w:b/>
                <w:bCs/>
                <w:sz w:val="20"/>
                <w:szCs w:val="20"/>
                <w:lang w:eastAsia="cs-CZ"/>
              </w:rPr>
              <w:t>Stavby a odstraňování poruch na zařízení VN, NN a DTS</w:t>
            </w:r>
          </w:p>
        </w:tc>
      </w:tr>
    </w:tbl>
    <w:p w14:paraId="3A7CE581" w14:textId="32F8CC3E" w:rsidR="00037DBE" w:rsidRPr="00CB675B" w:rsidRDefault="00037DBE" w:rsidP="0071075D"/>
    <w:tbl>
      <w:tblPr>
        <w:tblStyle w:val="Mkatabulky"/>
        <w:tblW w:w="0" w:type="auto"/>
        <w:tblLook w:val="04A0" w:firstRow="1" w:lastRow="0" w:firstColumn="1" w:lastColumn="0" w:noHBand="0" w:noVBand="1"/>
      </w:tblPr>
      <w:tblGrid>
        <w:gridCol w:w="1129"/>
        <w:gridCol w:w="2268"/>
        <w:gridCol w:w="5665"/>
      </w:tblGrid>
      <w:tr w:rsidR="00CB675B" w:rsidRPr="00CB675B" w14:paraId="5991D2F8" w14:textId="77777777" w:rsidTr="00ED4985">
        <w:tc>
          <w:tcPr>
            <w:tcW w:w="1129" w:type="dxa"/>
          </w:tcPr>
          <w:p w14:paraId="20EE1E6E" w14:textId="04506DB7" w:rsidR="00ED4985" w:rsidRPr="00CB675B" w:rsidRDefault="00ED4985" w:rsidP="00ED4985">
            <w:r w:rsidRPr="00CB675B">
              <w:rPr>
                <w:rFonts w:cstheme="minorHAnsi"/>
                <w:b/>
                <w:caps/>
                <w:szCs w:val="20"/>
              </w:rPr>
              <w:t>Část 10</w:t>
            </w:r>
          </w:p>
        </w:tc>
        <w:tc>
          <w:tcPr>
            <w:tcW w:w="2268" w:type="dxa"/>
          </w:tcPr>
          <w:p w14:paraId="6A121762" w14:textId="02441010" w:rsidR="00ED4985" w:rsidRPr="00CB675B" w:rsidRDefault="00ED4985" w:rsidP="00ED4985">
            <w:r w:rsidRPr="00CB675B">
              <w:rPr>
                <w:rFonts w:cstheme="minorHAnsi"/>
                <w:b/>
                <w:caps/>
                <w:szCs w:val="20"/>
              </w:rPr>
              <w:t xml:space="preserve">Region 4 - Jihlava </w:t>
            </w:r>
          </w:p>
        </w:tc>
        <w:tc>
          <w:tcPr>
            <w:tcW w:w="5665" w:type="dxa"/>
          </w:tcPr>
          <w:p w14:paraId="5317F7FF" w14:textId="77777777" w:rsidR="00ED4985" w:rsidRPr="00CB675B" w:rsidRDefault="00ED4985" w:rsidP="00ED4985">
            <w:r w:rsidRPr="00CB675B">
              <w:rPr>
                <w:b/>
                <w:bCs/>
                <w:sz w:val="20"/>
                <w:szCs w:val="20"/>
                <w:lang w:eastAsia="cs-CZ"/>
              </w:rPr>
              <w:t>Stavby malého rozsahu na zařízení NN do 1000 V na kabelových vedeních</w:t>
            </w:r>
          </w:p>
        </w:tc>
      </w:tr>
      <w:tr w:rsidR="00CB675B" w:rsidRPr="00CB675B" w14:paraId="1C4DA434" w14:textId="77777777" w:rsidTr="00ED4985">
        <w:tc>
          <w:tcPr>
            <w:tcW w:w="1129" w:type="dxa"/>
          </w:tcPr>
          <w:p w14:paraId="4A574C0F" w14:textId="1C86D842" w:rsidR="00ED4985" w:rsidRPr="00CB675B" w:rsidRDefault="00ED4985" w:rsidP="00ED4985">
            <w:r w:rsidRPr="00CB675B">
              <w:rPr>
                <w:rFonts w:cstheme="minorHAnsi"/>
                <w:b/>
                <w:caps/>
                <w:szCs w:val="20"/>
              </w:rPr>
              <w:t>Část 11</w:t>
            </w:r>
          </w:p>
        </w:tc>
        <w:tc>
          <w:tcPr>
            <w:tcW w:w="2268" w:type="dxa"/>
          </w:tcPr>
          <w:p w14:paraId="120DBEBB" w14:textId="23F7F428" w:rsidR="00ED4985" w:rsidRPr="00CB675B" w:rsidRDefault="00ED4985" w:rsidP="00ED4985">
            <w:r w:rsidRPr="00CB675B">
              <w:rPr>
                <w:rFonts w:cstheme="minorHAnsi"/>
                <w:b/>
                <w:caps/>
                <w:szCs w:val="20"/>
              </w:rPr>
              <w:t xml:space="preserve">Region 4 - Jihlava </w:t>
            </w:r>
          </w:p>
        </w:tc>
        <w:tc>
          <w:tcPr>
            <w:tcW w:w="5665" w:type="dxa"/>
          </w:tcPr>
          <w:p w14:paraId="345AD943" w14:textId="1F7459EB"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4E1E6FEF" w14:textId="77777777" w:rsidTr="00ED4985">
        <w:tc>
          <w:tcPr>
            <w:tcW w:w="1129" w:type="dxa"/>
          </w:tcPr>
          <w:p w14:paraId="69A10F98" w14:textId="71132FFD" w:rsidR="00ED4985" w:rsidRPr="00CB675B" w:rsidRDefault="00ED4985" w:rsidP="00ED4985">
            <w:r w:rsidRPr="00CB675B">
              <w:rPr>
                <w:rFonts w:cstheme="minorHAnsi"/>
                <w:b/>
                <w:caps/>
                <w:szCs w:val="20"/>
              </w:rPr>
              <w:t>Část 12</w:t>
            </w:r>
          </w:p>
        </w:tc>
        <w:tc>
          <w:tcPr>
            <w:tcW w:w="2268" w:type="dxa"/>
          </w:tcPr>
          <w:p w14:paraId="62E0169B" w14:textId="1077BC08" w:rsidR="00ED4985" w:rsidRPr="00CB675B" w:rsidRDefault="00ED4985" w:rsidP="00ED4985">
            <w:r w:rsidRPr="00CB675B">
              <w:rPr>
                <w:rFonts w:cstheme="minorHAnsi"/>
                <w:b/>
                <w:caps/>
                <w:szCs w:val="20"/>
              </w:rPr>
              <w:t xml:space="preserve">Region 4 - Jihlava </w:t>
            </w:r>
          </w:p>
        </w:tc>
        <w:tc>
          <w:tcPr>
            <w:tcW w:w="5665" w:type="dxa"/>
          </w:tcPr>
          <w:p w14:paraId="49D010B9" w14:textId="77777777" w:rsidR="00ED4985" w:rsidRPr="00CB675B" w:rsidRDefault="00ED4985" w:rsidP="00ED4985">
            <w:r w:rsidRPr="00CB675B">
              <w:rPr>
                <w:b/>
                <w:bCs/>
                <w:sz w:val="20"/>
                <w:szCs w:val="20"/>
                <w:lang w:eastAsia="cs-CZ"/>
              </w:rPr>
              <w:t>Stavby a odstraňování poruch na zařízení VN, NN a DTS</w:t>
            </w:r>
          </w:p>
        </w:tc>
      </w:tr>
    </w:tbl>
    <w:p w14:paraId="0DC02F95" w14:textId="77777777" w:rsidR="00ED4985" w:rsidRPr="00CB675B" w:rsidRDefault="00ED4985" w:rsidP="0071075D"/>
    <w:tbl>
      <w:tblPr>
        <w:tblStyle w:val="Mkatabulky"/>
        <w:tblW w:w="0" w:type="auto"/>
        <w:tblLook w:val="04A0" w:firstRow="1" w:lastRow="0" w:firstColumn="1" w:lastColumn="0" w:noHBand="0" w:noVBand="1"/>
      </w:tblPr>
      <w:tblGrid>
        <w:gridCol w:w="1129"/>
        <w:gridCol w:w="2268"/>
        <w:gridCol w:w="5665"/>
      </w:tblGrid>
      <w:tr w:rsidR="00CB675B" w:rsidRPr="00CB675B" w14:paraId="5623FB63" w14:textId="77777777" w:rsidTr="00ED4985">
        <w:tc>
          <w:tcPr>
            <w:tcW w:w="1129" w:type="dxa"/>
          </w:tcPr>
          <w:p w14:paraId="426AF3EA" w14:textId="6C254DF0" w:rsidR="00ED4985" w:rsidRPr="00CB675B" w:rsidRDefault="00ED4985" w:rsidP="00674BFA">
            <w:r w:rsidRPr="00CB675B">
              <w:rPr>
                <w:rFonts w:cstheme="minorHAnsi"/>
                <w:b/>
                <w:caps/>
                <w:szCs w:val="20"/>
              </w:rPr>
              <w:t>Část 13</w:t>
            </w:r>
          </w:p>
        </w:tc>
        <w:tc>
          <w:tcPr>
            <w:tcW w:w="2268" w:type="dxa"/>
          </w:tcPr>
          <w:p w14:paraId="1C1C2988" w14:textId="09EACBA3" w:rsidR="00ED4985" w:rsidRPr="00CB675B" w:rsidRDefault="00ED4985" w:rsidP="00674BFA">
            <w:r w:rsidRPr="00CB675B">
              <w:rPr>
                <w:rFonts w:cstheme="minorHAnsi"/>
                <w:b/>
                <w:caps/>
                <w:szCs w:val="20"/>
              </w:rPr>
              <w:t>Region 5 – Jindřichův Hradec</w:t>
            </w:r>
          </w:p>
        </w:tc>
        <w:tc>
          <w:tcPr>
            <w:tcW w:w="5665" w:type="dxa"/>
          </w:tcPr>
          <w:p w14:paraId="7F7211DB"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4D6A85B3" w14:textId="77777777" w:rsidTr="00ED4985">
        <w:tc>
          <w:tcPr>
            <w:tcW w:w="1129" w:type="dxa"/>
          </w:tcPr>
          <w:p w14:paraId="3D6FF67B" w14:textId="2211B35C" w:rsidR="00ED4985" w:rsidRPr="00CB675B" w:rsidRDefault="00ED4985" w:rsidP="00ED4985">
            <w:r w:rsidRPr="00CB675B">
              <w:rPr>
                <w:rFonts w:cstheme="minorHAnsi"/>
                <w:b/>
                <w:caps/>
                <w:szCs w:val="20"/>
              </w:rPr>
              <w:t>Část 14</w:t>
            </w:r>
          </w:p>
        </w:tc>
        <w:tc>
          <w:tcPr>
            <w:tcW w:w="2268" w:type="dxa"/>
          </w:tcPr>
          <w:p w14:paraId="0B4FADA5" w14:textId="06E1C7B4" w:rsidR="00ED4985" w:rsidRPr="00CB675B" w:rsidRDefault="00ED4985" w:rsidP="00ED4985">
            <w:r w:rsidRPr="00CB675B">
              <w:rPr>
                <w:rFonts w:cstheme="minorHAnsi"/>
                <w:b/>
                <w:caps/>
                <w:szCs w:val="20"/>
              </w:rPr>
              <w:t xml:space="preserve">Region 5 – Jindřichův Hradec </w:t>
            </w:r>
          </w:p>
        </w:tc>
        <w:tc>
          <w:tcPr>
            <w:tcW w:w="5665" w:type="dxa"/>
          </w:tcPr>
          <w:p w14:paraId="0AC54812" w14:textId="4DAA4C96"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76387A01" w14:textId="77777777" w:rsidTr="00ED4985">
        <w:tc>
          <w:tcPr>
            <w:tcW w:w="1129" w:type="dxa"/>
          </w:tcPr>
          <w:p w14:paraId="0A97EF7C" w14:textId="6DE46BB3" w:rsidR="00ED4985" w:rsidRPr="00CB675B" w:rsidRDefault="00ED4985" w:rsidP="00ED4985">
            <w:r w:rsidRPr="00CB675B">
              <w:rPr>
                <w:rFonts w:cstheme="minorHAnsi"/>
                <w:b/>
                <w:caps/>
                <w:szCs w:val="20"/>
              </w:rPr>
              <w:t>Část 15</w:t>
            </w:r>
          </w:p>
        </w:tc>
        <w:tc>
          <w:tcPr>
            <w:tcW w:w="2268" w:type="dxa"/>
          </w:tcPr>
          <w:p w14:paraId="01CB1828" w14:textId="69CBEE49" w:rsidR="00ED4985" w:rsidRPr="00CB675B" w:rsidRDefault="00ED4985" w:rsidP="00ED4985">
            <w:r w:rsidRPr="00CB675B">
              <w:rPr>
                <w:rFonts w:cstheme="minorHAnsi"/>
                <w:b/>
                <w:caps/>
                <w:szCs w:val="20"/>
              </w:rPr>
              <w:t xml:space="preserve">Region 5 – Jindřichův Hradec </w:t>
            </w:r>
          </w:p>
        </w:tc>
        <w:tc>
          <w:tcPr>
            <w:tcW w:w="5665" w:type="dxa"/>
          </w:tcPr>
          <w:p w14:paraId="676A5B2B" w14:textId="77777777" w:rsidR="00ED4985" w:rsidRPr="00CB675B" w:rsidRDefault="00ED4985" w:rsidP="00ED4985">
            <w:r w:rsidRPr="00CB675B">
              <w:rPr>
                <w:b/>
                <w:bCs/>
                <w:sz w:val="20"/>
                <w:szCs w:val="20"/>
                <w:lang w:eastAsia="cs-CZ"/>
              </w:rPr>
              <w:t>Stavby a odstraňování poruch na zařízení VN, NN a DTS</w:t>
            </w:r>
          </w:p>
        </w:tc>
      </w:tr>
    </w:tbl>
    <w:p w14:paraId="2C1EB327" w14:textId="0AA3B8D8"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E9940A6" w14:textId="77777777" w:rsidTr="00674BFA">
        <w:tc>
          <w:tcPr>
            <w:tcW w:w="1129" w:type="dxa"/>
          </w:tcPr>
          <w:p w14:paraId="75E419DC" w14:textId="70F2E4C6" w:rsidR="00ED4985" w:rsidRPr="00CB675B" w:rsidRDefault="00ED4985" w:rsidP="00674BFA">
            <w:r w:rsidRPr="00CB675B">
              <w:rPr>
                <w:rFonts w:cstheme="minorHAnsi"/>
                <w:b/>
                <w:caps/>
                <w:szCs w:val="20"/>
              </w:rPr>
              <w:t>Část 16</w:t>
            </w:r>
          </w:p>
        </w:tc>
        <w:tc>
          <w:tcPr>
            <w:tcW w:w="2268" w:type="dxa"/>
          </w:tcPr>
          <w:p w14:paraId="4AC0F1C6" w14:textId="03E83E49" w:rsidR="00ED4985" w:rsidRPr="00CB675B" w:rsidRDefault="00ED4985" w:rsidP="00674BFA">
            <w:r w:rsidRPr="00CB675B">
              <w:rPr>
                <w:rFonts w:cstheme="minorHAnsi"/>
                <w:b/>
                <w:caps/>
                <w:szCs w:val="20"/>
              </w:rPr>
              <w:t>Region 6 – Nové Město na Moravě</w:t>
            </w:r>
          </w:p>
        </w:tc>
        <w:tc>
          <w:tcPr>
            <w:tcW w:w="5665" w:type="dxa"/>
          </w:tcPr>
          <w:p w14:paraId="670825A6"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392DDDCF" w14:textId="77777777" w:rsidTr="00674BFA">
        <w:tc>
          <w:tcPr>
            <w:tcW w:w="1129" w:type="dxa"/>
          </w:tcPr>
          <w:p w14:paraId="1851F700" w14:textId="68A29272" w:rsidR="00ED4985" w:rsidRPr="00CB675B" w:rsidRDefault="00ED4985" w:rsidP="00674BFA">
            <w:r w:rsidRPr="00CB675B">
              <w:rPr>
                <w:rFonts w:cstheme="minorHAnsi"/>
                <w:b/>
                <w:caps/>
                <w:szCs w:val="20"/>
              </w:rPr>
              <w:t>Část 17</w:t>
            </w:r>
          </w:p>
        </w:tc>
        <w:tc>
          <w:tcPr>
            <w:tcW w:w="2268" w:type="dxa"/>
          </w:tcPr>
          <w:p w14:paraId="1B7D748C" w14:textId="3EC0A5CF" w:rsidR="00ED4985" w:rsidRPr="00CB675B" w:rsidRDefault="00ED4985" w:rsidP="00674BFA">
            <w:r w:rsidRPr="00CB675B">
              <w:rPr>
                <w:rFonts w:cstheme="minorHAnsi"/>
                <w:b/>
                <w:caps/>
                <w:szCs w:val="20"/>
              </w:rPr>
              <w:t>Region 6 – Nové Město na Moravě</w:t>
            </w:r>
          </w:p>
        </w:tc>
        <w:tc>
          <w:tcPr>
            <w:tcW w:w="5665" w:type="dxa"/>
          </w:tcPr>
          <w:p w14:paraId="36ECE585" w14:textId="1948E385" w:rsidR="00ED4985" w:rsidRPr="00CB675B" w:rsidRDefault="00ED4985" w:rsidP="00674BFA">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53C8BEAB" w14:textId="77777777" w:rsidTr="00674BFA">
        <w:tc>
          <w:tcPr>
            <w:tcW w:w="1129" w:type="dxa"/>
          </w:tcPr>
          <w:p w14:paraId="2FA31469" w14:textId="05CFF6E5" w:rsidR="00ED4985" w:rsidRPr="00CB675B" w:rsidRDefault="00ED4985" w:rsidP="00674BFA">
            <w:r w:rsidRPr="00CB675B">
              <w:rPr>
                <w:rFonts w:cstheme="minorHAnsi"/>
                <w:b/>
                <w:caps/>
                <w:szCs w:val="20"/>
              </w:rPr>
              <w:t>Část 18</w:t>
            </w:r>
          </w:p>
        </w:tc>
        <w:tc>
          <w:tcPr>
            <w:tcW w:w="2268" w:type="dxa"/>
          </w:tcPr>
          <w:p w14:paraId="1E52BB31" w14:textId="15C67158" w:rsidR="00ED4985" w:rsidRPr="00CB675B" w:rsidRDefault="00ED4985" w:rsidP="00674BFA">
            <w:r w:rsidRPr="00CB675B">
              <w:rPr>
                <w:rFonts w:cstheme="minorHAnsi"/>
                <w:b/>
                <w:caps/>
                <w:szCs w:val="20"/>
              </w:rPr>
              <w:t>Region 6 – Nové Město na Moravě</w:t>
            </w:r>
          </w:p>
        </w:tc>
        <w:tc>
          <w:tcPr>
            <w:tcW w:w="5665" w:type="dxa"/>
          </w:tcPr>
          <w:p w14:paraId="66E3FF5F" w14:textId="77777777" w:rsidR="00ED4985" w:rsidRPr="00CB675B" w:rsidRDefault="00ED4985" w:rsidP="00674BFA">
            <w:r w:rsidRPr="00CB675B">
              <w:rPr>
                <w:b/>
                <w:bCs/>
                <w:sz w:val="20"/>
                <w:szCs w:val="20"/>
                <w:lang w:eastAsia="cs-CZ"/>
              </w:rPr>
              <w:t>Stavby a odstraňování poruch na zařízení VN, NN a DTS</w:t>
            </w:r>
          </w:p>
        </w:tc>
      </w:tr>
    </w:tbl>
    <w:p w14:paraId="45F6FEB3" w14:textId="2A52B47B"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1471019" w14:textId="77777777" w:rsidTr="00674BFA">
        <w:tc>
          <w:tcPr>
            <w:tcW w:w="1129" w:type="dxa"/>
          </w:tcPr>
          <w:p w14:paraId="59D11E8D" w14:textId="6ACE90D4" w:rsidR="00ED4985" w:rsidRPr="00CB675B" w:rsidRDefault="00ED4985" w:rsidP="00674BFA">
            <w:r w:rsidRPr="00CB675B">
              <w:rPr>
                <w:rFonts w:cstheme="minorHAnsi"/>
                <w:b/>
                <w:caps/>
                <w:szCs w:val="20"/>
              </w:rPr>
              <w:t>Část 19</w:t>
            </w:r>
          </w:p>
        </w:tc>
        <w:tc>
          <w:tcPr>
            <w:tcW w:w="2268" w:type="dxa"/>
          </w:tcPr>
          <w:p w14:paraId="468DE568" w14:textId="4FDCE181" w:rsidR="00ED4985" w:rsidRPr="00CB675B" w:rsidRDefault="00ED4985" w:rsidP="00674BFA">
            <w:r w:rsidRPr="00CB675B">
              <w:rPr>
                <w:rFonts w:cstheme="minorHAnsi"/>
                <w:b/>
                <w:caps/>
                <w:szCs w:val="20"/>
              </w:rPr>
              <w:t>Region 7 – Otrokovice</w:t>
            </w:r>
          </w:p>
        </w:tc>
        <w:tc>
          <w:tcPr>
            <w:tcW w:w="5665" w:type="dxa"/>
          </w:tcPr>
          <w:p w14:paraId="4CA6ACFC"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668E8BC4" w14:textId="77777777" w:rsidTr="00674BFA">
        <w:tc>
          <w:tcPr>
            <w:tcW w:w="1129" w:type="dxa"/>
          </w:tcPr>
          <w:p w14:paraId="0E414CAD" w14:textId="3D257B0B" w:rsidR="00ED4985" w:rsidRPr="00CB675B" w:rsidRDefault="00ED4985" w:rsidP="00ED4985">
            <w:r w:rsidRPr="00CB675B">
              <w:rPr>
                <w:rFonts w:cstheme="minorHAnsi"/>
                <w:b/>
                <w:caps/>
                <w:szCs w:val="20"/>
              </w:rPr>
              <w:t>Část 20</w:t>
            </w:r>
          </w:p>
        </w:tc>
        <w:tc>
          <w:tcPr>
            <w:tcW w:w="2268" w:type="dxa"/>
          </w:tcPr>
          <w:p w14:paraId="7A274829" w14:textId="6E602D70" w:rsidR="00ED4985" w:rsidRPr="00CB675B" w:rsidRDefault="00ED4985" w:rsidP="00ED4985">
            <w:r w:rsidRPr="00CB675B">
              <w:rPr>
                <w:rFonts w:cstheme="minorHAnsi"/>
                <w:b/>
                <w:caps/>
                <w:szCs w:val="20"/>
              </w:rPr>
              <w:t xml:space="preserve">Region 7 – Otrokovice </w:t>
            </w:r>
          </w:p>
        </w:tc>
        <w:tc>
          <w:tcPr>
            <w:tcW w:w="5665" w:type="dxa"/>
          </w:tcPr>
          <w:p w14:paraId="50083964" w14:textId="1C4D34AB"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6C98F4C1" w14:textId="77777777" w:rsidTr="00674BFA">
        <w:tc>
          <w:tcPr>
            <w:tcW w:w="1129" w:type="dxa"/>
          </w:tcPr>
          <w:p w14:paraId="0594C143" w14:textId="5351541F" w:rsidR="00ED4985" w:rsidRPr="00CB675B" w:rsidRDefault="00ED4985" w:rsidP="00ED4985">
            <w:r w:rsidRPr="00CB675B">
              <w:rPr>
                <w:rFonts w:cstheme="minorHAnsi"/>
                <w:b/>
                <w:caps/>
                <w:szCs w:val="20"/>
              </w:rPr>
              <w:lastRenderedPageBreak/>
              <w:t>Část 21</w:t>
            </w:r>
          </w:p>
        </w:tc>
        <w:tc>
          <w:tcPr>
            <w:tcW w:w="2268" w:type="dxa"/>
          </w:tcPr>
          <w:p w14:paraId="36C6DFC3" w14:textId="1B7EBB68" w:rsidR="00ED4985" w:rsidRPr="00CB675B" w:rsidRDefault="00ED4985" w:rsidP="00ED4985">
            <w:r w:rsidRPr="00CB675B">
              <w:rPr>
                <w:rFonts w:cstheme="minorHAnsi"/>
                <w:b/>
                <w:caps/>
                <w:szCs w:val="20"/>
              </w:rPr>
              <w:t xml:space="preserve">Region 7 – Otrokovice </w:t>
            </w:r>
          </w:p>
        </w:tc>
        <w:tc>
          <w:tcPr>
            <w:tcW w:w="5665" w:type="dxa"/>
          </w:tcPr>
          <w:p w14:paraId="06830D11" w14:textId="77777777" w:rsidR="00ED4985" w:rsidRPr="00CB675B" w:rsidRDefault="00ED4985" w:rsidP="00ED4985">
            <w:r w:rsidRPr="00CB675B">
              <w:rPr>
                <w:b/>
                <w:bCs/>
                <w:sz w:val="20"/>
                <w:szCs w:val="20"/>
                <w:lang w:eastAsia="cs-CZ"/>
              </w:rPr>
              <w:t>Stavby a odstraňování poruch na zařízení VN, NN a DTS</w:t>
            </w:r>
          </w:p>
        </w:tc>
      </w:tr>
    </w:tbl>
    <w:p w14:paraId="41E2A721" w14:textId="24507F88"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C96D405" w14:textId="77777777" w:rsidTr="00674BFA">
        <w:tc>
          <w:tcPr>
            <w:tcW w:w="1129" w:type="dxa"/>
          </w:tcPr>
          <w:p w14:paraId="03D5C677" w14:textId="3906D15A" w:rsidR="00ED4985" w:rsidRPr="00CB675B" w:rsidRDefault="00ED4985" w:rsidP="00ED4985">
            <w:r w:rsidRPr="00CB675B">
              <w:rPr>
                <w:rFonts w:cstheme="minorHAnsi"/>
                <w:b/>
                <w:caps/>
                <w:szCs w:val="20"/>
              </w:rPr>
              <w:t>Část 22</w:t>
            </w:r>
          </w:p>
        </w:tc>
        <w:tc>
          <w:tcPr>
            <w:tcW w:w="2268" w:type="dxa"/>
          </w:tcPr>
          <w:p w14:paraId="3B2B780E" w14:textId="17BADEAF" w:rsidR="00ED4985" w:rsidRPr="00CB675B" w:rsidRDefault="00ED4985" w:rsidP="00ED4985">
            <w:r w:rsidRPr="00CB675B">
              <w:rPr>
                <w:rFonts w:cstheme="minorHAnsi"/>
                <w:b/>
                <w:caps/>
                <w:szCs w:val="20"/>
              </w:rPr>
              <w:t xml:space="preserve">Region 8 – Písek </w:t>
            </w:r>
          </w:p>
        </w:tc>
        <w:tc>
          <w:tcPr>
            <w:tcW w:w="5665" w:type="dxa"/>
          </w:tcPr>
          <w:p w14:paraId="0DA98D1A" w14:textId="77777777" w:rsidR="00ED4985" w:rsidRPr="00CB675B" w:rsidRDefault="00ED4985" w:rsidP="00ED4985">
            <w:r w:rsidRPr="00CB675B">
              <w:rPr>
                <w:b/>
                <w:bCs/>
                <w:sz w:val="20"/>
                <w:szCs w:val="20"/>
                <w:lang w:eastAsia="cs-CZ"/>
              </w:rPr>
              <w:t>Stavby malého rozsahu na zařízení NN do 1000 V na kabelových vedeních</w:t>
            </w:r>
          </w:p>
        </w:tc>
      </w:tr>
      <w:tr w:rsidR="00CB675B" w:rsidRPr="00CB675B" w14:paraId="53033E34" w14:textId="77777777" w:rsidTr="00674BFA">
        <w:tc>
          <w:tcPr>
            <w:tcW w:w="1129" w:type="dxa"/>
          </w:tcPr>
          <w:p w14:paraId="015098CA" w14:textId="1AC748D0" w:rsidR="00ED4985" w:rsidRPr="00CB675B" w:rsidRDefault="00ED4985" w:rsidP="00ED4985">
            <w:r w:rsidRPr="00CB675B">
              <w:rPr>
                <w:rFonts w:cstheme="minorHAnsi"/>
                <w:b/>
                <w:caps/>
                <w:szCs w:val="20"/>
              </w:rPr>
              <w:t>Část 23</w:t>
            </w:r>
          </w:p>
        </w:tc>
        <w:tc>
          <w:tcPr>
            <w:tcW w:w="2268" w:type="dxa"/>
          </w:tcPr>
          <w:p w14:paraId="0C02301D" w14:textId="7B608FF9" w:rsidR="00ED4985" w:rsidRPr="00CB675B" w:rsidRDefault="00ED4985" w:rsidP="00ED4985">
            <w:r w:rsidRPr="00CB675B">
              <w:rPr>
                <w:rFonts w:cstheme="minorHAnsi"/>
                <w:b/>
                <w:caps/>
                <w:szCs w:val="20"/>
              </w:rPr>
              <w:t xml:space="preserve">Region 8 – Písek </w:t>
            </w:r>
          </w:p>
        </w:tc>
        <w:tc>
          <w:tcPr>
            <w:tcW w:w="5665" w:type="dxa"/>
          </w:tcPr>
          <w:p w14:paraId="4AFC7AE3" w14:textId="05A9B80F"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3E50576E" w14:textId="77777777" w:rsidTr="00674BFA">
        <w:tc>
          <w:tcPr>
            <w:tcW w:w="1129" w:type="dxa"/>
          </w:tcPr>
          <w:p w14:paraId="3E762A0E" w14:textId="5F75113D" w:rsidR="00ED4985" w:rsidRPr="00CB675B" w:rsidRDefault="00ED4985" w:rsidP="00ED4985">
            <w:r w:rsidRPr="00CB675B">
              <w:rPr>
                <w:rFonts w:cstheme="minorHAnsi"/>
                <w:b/>
                <w:caps/>
                <w:szCs w:val="20"/>
              </w:rPr>
              <w:t>Část 24</w:t>
            </w:r>
          </w:p>
        </w:tc>
        <w:tc>
          <w:tcPr>
            <w:tcW w:w="2268" w:type="dxa"/>
          </w:tcPr>
          <w:p w14:paraId="56383AC5" w14:textId="4EF26DA8" w:rsidR="00ED4985" w:rsidRPr="00CB675B" w:rsidRDefault="00ED4985" w:rsidP="00ED4985">
            <w:r w:rsidRPr="00CB675B">
              <w:rPr>
                <w:rFonts w:cstheme="minorHAnsi"/>
                <w:b/>
                <w:caps/>
                <w:szCs w:val="20"/>
              </w:rPr>
              <w:t xml:space="preserve">Region 8 – Písek </w:t>
            </w:r>
          </w:p>
        </w:tc>
        <w:tc>
          <w:tcPr>
            <w:tcW w:w="5665" w:type="dxa"/>
          </w:tcPr>
          <w:p w14:paraId="46336FAF" w14:textId="77777777" w:rsidR="00ED4985" w:rsidRPr="00CB675B" w:rsidRDefault="00ED4985" w:rsidP="00ED4985">
            <w:r w:rsidRPr="00CB675B">
              <w:rPr>
                <w:b/>
                <w:bCs/>
                <w:sz w:val="20"/>
                <w:szCs w:val="20"/>
                <w:lang w:eastAsia="cs-CZ"/>
              </w:rPr>
              <w:t>Stavby a odstraňování poruch na zařízení VN, NN a DTS</w:t>
            </w:r>
          </w:p>
        </w:tc>
      </w:tr>
    </w:tbl>
    <w:p w14:paraId="3F3943CC" w14:textId="7EAC9FDF"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7CDE7313" w14:textId="77777777" w:rsidTr="00674BFA">
        <w:tc>
          <w:tcPr>
            <w:tcW w:w="1129" w:type="dxa"/>
          </w:tcPr>
          <w:p w14:paraId="18767CCD" w14:textId="51FF7879" w:rsidR="005A081F" w:rsidRPr="00CB675B" w:rsidRDefault="005A081F" w:rsidP="005A081F">
            <w:bookmarkStart w:id="51" w:name="_Hlk47513303"/>
            <w:r w:rsidRPr="00CB675B">
              <w:rPr>
                <w:rFonts w:cstheme="minorHAnsi"/>
                <w:b/>
                <w:caps/>
                <w:szCs w:val="20"/>
              </w:rPr>
              <w:t>Část 25</w:t>
            </w:r>
          </w:p>
        </w:tc>
        <w:tc>
          <w:tcPr>
            <w:tcW w:w="2268" w:type="dxa"/>
          </w:tcPr>
          <w:p w14:paraId="149E84B0" w14:textId="79866654" w:rsidR="005A081F" w:rsidRPr="00CB675B" w:rsidRDefault="005A081F" w:rsidP="005A081F">
            <w:r w:rsidRPr="00CB675B">
              <w:rPr>
                <w:rFonts w:cstheme="minorHAnsi"/>
                <w:b/>
                <w:caps/>
                <w:szCs w:val="20"/>
              </w:rPr>
              <w:t xml:space="preserve">Region 9 – Prostějov </w:t>
            </w:r>
          </w:p>
        </w:tc>
        <w:tc>
          <w:tcPr>
            <w:tcW w:w="5665" w:type="dxa"/>
          </w:tcPr>
          <w:p w14:paraId="205520F7"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7E587CE2" w14:textId="77777777" w:rsidTr="00674BFA">
        <w:tc>
          <w:tcPr>
            <w:tcW w:w="1129" w:type="dxa"/>
          </w:tcPr>
          <w:p w14:paraId="7CF1ADD0" w14:textId="15A4D639" w:rsidR="005A081F" w:rsidRPr="00CB675B" w:rsidRDefault="005A081F" w:rsidP="005A081F">
            <w:r w:rsidRPr="00CB675B">
              <w:rPr>
                <w:rFonts w:cstheme="minorHAnsi"/>
                <w:b/>
                <w:caps/>
                <w:szCs w:val="20"/>
              </w:rPr>
              <w:t>Část 26</w:t>
            </w:r>
          </w:p>
        </w:tc>
        <w:tc>
          <w:tcPr>
            <w:tcW w:w="2268" w:type="dxa"/>
          </w:tcPr>
          <w:p w14:paraId="5EA605F6" w14:textId="7D8358E6" w:rsidR="005A081F" w:rsidRPr="00CB675B" w:rsidRDefault="005A081F" w:rsidP="005A081F">
            <w:r w:rsidRPr="00CB675B">
              <w:rPr>
                <w:rFonts w:cstheme="minorHAnsi"/>
                <w:b/>
                <w:caps/>
                <w:szCs w:val="20"/>
              </w:rPr>
              <w:t xml:space="preserve">Region 9 – Prostějov </w:t>
            </w:r>
          </w:p>
        </w:tc>
        <w:tc>
          <w:tcPr>
            <w:tcW w:w="5665" w:type="dxa"/>
          </w:tcPr>
          <w:p w14:paraId="223FA2E2" w14:textId="5B06D7A9" w:rsidR="005A081F" w:rsidRPr="00CB675B" w:rsidRDefault="005A081F" w:rsidP="005A081F">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5A081F" w:rsidRPr="00CB675B" w14:paraId="5FB56EA7" w14:textId="77777777" w:rsidTr="00674BFA">
        <w:tc>
          <w:tcPr>
            <w:tcW w:w="1129" w:type="dxa"/>
          </w:tcPr>
          <w:p w14:paraId="23BBE091" w14:textId="72E24ED2" w:rsidR="005A081F" w:rsidRPr="00CB675B" w:rsidRDefault="005A081F" w:rsidP="005A081F">
            <w:r w:rsidRPr="00CB675B">
              <w:rPr>
                <w:rFonts w:cstheme="minorHAnsi"/>
                <w:b/>
                <w:caps/>
                <w:szCs w:val="20"/>
              </w:rPr>
              <w:t>Část 27</w:t>
            </w:r>
          </w:p>
        </w:tc>
        <w:tc>
          <w:tcPr>
            <w:tcW w:w="2268" w:type="dxa"/>
          </w:tcPr>
          <w:p w14:paraId="79A2D4E4" w14:textId="34F342BD" w:rsidR="005A081F" w:rsidRPr="00CB675B" w:rsidRDefault="005A081F" w:rsidP="005A081F">
            <w:r w:rsidRPr="00CB675B">
              <w:rPr>
                <w:rFonts w:cstheme="minorHAnsi"/>
                <w:b/>
                <w:caps/>
                <w:szCs w:val="20"/>
              </w:rPr>
              <w:t xml:space="preserve">Region 9 – Prostějov </w:t>
            </w:r>
          </w:p>
        </w:tc>
        <w:tc>
          <w:tcPr>
            <w:tcW w:w="5665" w:type="dxa"/>
          </w:tcPr>
          <w:p w14:paraId="76CE3433" w14:textId="77777777" w:rsidR="005A081F" w:rsidRPr="00CB675B" w:rsidRDefault="005A081F" w:rsidP="005A081F">
            <w:r w:rsidRPr="00CB675B">
              <w:rPr>
                <w:b/>
                <w:bCs/>
                <w:sz w:val="20"/>
                <w:szCs w:val="20"/>
                <w:lang w:eastAsia="cs-CZ"/>
              </w:rPr>
              <w:t>Stavby a odstraňování poruch na zařízení VN, NN a DTS</w:t>
            </w:r>
          </w:p>
        </w:tc>
      </w:tr>
      <w:bookmarkEnd w:id="51"/>
    </w:tbl>
    <w:p w14:paraId="4E62ECAF" w14:textId="77777777" w:rsidR="00ED4985" w:rsidRPr="00CB675B" w:rsidRDefault="00ED4985" w:rsidP="00ED4985">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5CB32616" w14:textId="77777777" w:rsidTr="00674BFA">
        <w:tc>
          <w:tcPr>
            <w:tcW w:w="1129" w:type="dxa"/>
          </w:tcPr>
          <w:p w14:paraId="36D58344" w14:textId="356E7E91" w:rsidR="005A081F" w:rsidRPr="00CB675B" w:rsidRDefault="005A081F" w:rsidP="005A081F">
            <w:r w:rsidRPr="00CB675B">
              <w:rPr>
                <w:rFonts w:cstheme="minorHAnsi"/>
                <w:b/>
                <w:caps/>
                <w:szCs w:val="20"/>
              </w:rPr>
              <w:t>Část 28</w:t>
            </w:r>
          </w:p>
        </w:tc>
        <w:tc>
          <w:tcPr>
            <w:tcW w:w="2268" w:type="dxa"/>
          </w:tcPr>
          <w:p w14:paraId="3819A01F" w14:textId="4DE932A3" w:rsidR="005A081F" w:rsidRPr="00CB675B" w:rsidRDefault="005A081F" w:rsidP="005A081F">
            <w:r w:rsidRPr="00CB675B">
              <w:rPr>
                <w:rFonts w:cstheme="minorHAnsi"/>
                <w:b/>
                <w:caps/>
                <w:szCs w:val="20"/>
              </w:rPr>
              <w:t xml:space="preserve">Region 10 – Tábor </w:t>
            </w:r>
          </w:p>
        </w:tc>
        <w:tc>
          <w:tcPr>
            <w:tcW w:w="5665" w:type="dxa"/>
          </w:tcPr>
          <w:p w14:paraId="4A2085A0"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08417BE4" w14:textId="77777777" w:rsidTr="00674BFA">
        <w:tc>
          <w:tcPr>
            <w:tcW w:w="1129" w:type="dxa"/>
          </w:tcPr>
          <w:p w14:paraId="5FC90776" w14:textId="222D0317" w:rsidR="005A081F" w:rsidRPr="00CB675B" w:rsidRDefault="005A081F" w:rsidP="005A081F">
            <w:r w:rsidRPr="00CB675B">
              <w:rPr>
                <w:rFonts w:cstheme="minorHAnsi"/>
                <w:b/>
                <w:caps/>
                <w:szCs w:val="20"/>
              </w:rPr>
              <w:t>Část 29</w:t>
            </w:r>
          </w:p>
        </w:tc>
        <w:tc>
          <w:tcPr>
            <w:tcW w:w="2268" w:type="dxa"/>
          </w:tcPr>
          <w:p w14:paraId="3E30222B" w14:textId="22C187CC" w:rsidR="005A081F" w:rsidRPr="00CB675B" w:rsidRDefault="005A081F" w:rsidP="005A081F">
            <w:r w:rsidRPr="00CB675B">
              <w:rPr>
                <w:rFonts w:cstheme="minorHAnsi"/>
                <w:b/>
                <w:caps/>
                <w:szCs w:val="20"/>
              </w:rPr>
              <w:t xml:space="preserve">Region 10 – Tábor </w:t>
            </w:r>
          </w:p>
        </w:tc>
        <w:tc>
          <w:tcPr>
            <w:tcW w:w="5665" w:type="dxa"/>
          </w:tcPr>
          <w:p w14:paraId="579B9F77" w14:textId="58EA454F" w:rsidR="005A081F" w:rsidRPr="00CB675B" w:rsidRDefault="005A081F" w:rsidP="005A081F">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5A081F" w:rsidRPr="00CB675B" w14:paraId="1235E2BC" w14:textId="77777777" w:rsidTr="00674BFA">
        <w:tc>
          <w:tcPr>
            <w:tcW w:w="1129" w:type="dxa"/>
          </w:tcPr>
          <w:p w14:paraId="533A7D45" w14:textId="75AFF108" w:rsidR="005A081F" w:rsidRPr="00CB675B" w:rsidRDefault="005A081F" w:rsidP="005A081F">
            <w:r w:rsidRPr="00CB675B">
              <w:rPr>
                <w:rFonts w:cstheme="minorHAnsi"/>
                <w:b/>
                <w:caps/>
                <w:szCs w:val="20"/>
              </w:rPr>
              <w:t>Část 30</w:t>
            </w:r>
          </w:p>
        </w:tc>
        <w:tc>
          <w:tcPr>
            <w:tcW w:w="2268" w:type="dxa"/>
          </w:tcPr>
          <w:p w14:paraId="05E496B0" w14:textId="4B7D87BB" w:rsidR="005A081F" w:rsidRPr="00CB675B" w:rsidRDefault="005A081F" w:rsidP="005A081F">
            <w:r w:rsidRPr="00CB675B">
              <w:rPr>
                <w:rFonts w:cstheme="minorHAnsi"/>
                <w:b/>
                <w:caps/>
                <w:szCs w:val="20"/>
              </w:rPr>
              <w:t xml:space="preserve">Region 10 – Tábor </w:t>
            </w:r>
          </w:p>
        </w:tc>
        <w:tc>
          <w:tcPr>
            <w:tcW w:w="5665" w:type="dxa"/>
          </w:tcPr>
          <w:p w14:paraId="2D759084" w14:textId="77777777" w:rsidR="005A081F" w:rsidRPr="00CB675B" w:rsidRDefault="005A081F" w:rsidP="005A081F">
            <w:r w:rsidRPr="00CB675B">
              <w:rPr>
                <w:b/>
                <w:bCs/>
                <w:sz w:val="20"/>
                <w:szCs w:val="20"/>
                <w:lang w:eastAsia="cs-CZ"/>
              </w:rPr>
              <w:t>Stavby a odstraňování poruch na zařízení VN, NN a DTS</w:t>
            </w:r>
          </w:p>
        </w:tc>
      </w:tr>
    </w:tbl>
    <w:p w14:paraId="47A861B1" w14:textId="78E8CE7B" w:rsidR="004A4DB2" w:rsidRPr="00CB675B" w:rsidRDefault="004A4DB2" w:rsidP="004A4DB2">
      <w:pPr>
        <w:ind w:left="-284"/>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16436459" w14:textId="77777777" w:rsidTr="00674BFA">
        <w:tc>
          <w:tcPr>
            <w:tcW w:w="1129" w:type="dxa"/>
          </w:tcPr>
          <w:p w14:paraId="5D6E4C3D" w14:textId="68D85736" w:rsidR="005A081F" w:rsidRPr="00CB675B" w:rsidRDefault="005A081F" w:rsidP="005A081F">
            <w:r w:rsidRPr="00CB675B">
              <w:rPr>
                <w:rFonts w:cstheme="minorHAnsi"/>
                <w:b/>
                <w:caps/>
                <w:szCs w:val="20"/>
              </w:rPr>
              <w:t>Část 31</w:t>
            </w:r>
          </w:p>
        </w:tc>
        <w:tc>
          <w:tcPr>
            <w:tcW w:w="2268" w:type="dxa"/>
          </w:tcPr>
          <w:p w14:paraId="6B6FAC48" w14:textId="302180EA" w:rsidR="005A081F" w:rsidRPr="00CB675B" w:rsidRDefault="005A081F" w:rsidP="005A081F">
            <w:r w:rsidRPr="00CB675B">
              <w:rPr>
                <w:rFonts w:cstheme="minorHAnsi"/>
                <w:b/>
                <w:caps/>
                <w:szCs w:val="20"/>
              </w:rPr>
              <w:t>Region 11 – Znojmo</w:t>
            </w:r>
          </w:p>
        </w:tc>
        <w:tc>
          <w:tcPr>
            <w:tcW w:w="5665" w:type="dxa"/>
          </w:tcPr>
          <w:p w14:paraId="3631241E"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35E1E6AC" w14:textId="77777777" w:rsidTr="00674BFA">
        <w:tc>
          <w:tcPr>
            <w:tcW w:w="1129" w:type="dxa"/>
          </w:tcPr>
          <w:p w14:paraId="326D6ED1" w14:textId="79E6755A" w:rsidR="005A081F" w:rsidRPr="00CB675B" w:rsidRDefault="005A081F" w:rsidP="005A081F">
            <w:r w:rsidRPr="00CB675B">
              <w:rPr>
                <w:rFonts w:cstheme="minorHAnsi"/>
                <w:b/>
                <w:caps/>
                <w:szCs w:val="20"/>
              </w:rPr>
              <w:t>Část 32</w:t>
            </w:r>
          </w:p>
        </w:tc>
        <w:tc>
          <w:tcPr>
            <w:tcW w:w="2268" w:type="dxa"/>
          </w:tcPr>
          <w:p w14:paraId="2B412284" w14:textId="1ABD9F6F" w:rsidR="005A081F" w:rsidRPr="00CB675B" w:rsidRDefault="005A081F" w:rsidP="005A081F">
            <w:r w:rsidRPr="00CB675B">
              <w:rPr>
                <w:rFonts w:cstheme="minorHAnsi"/>
                <w:b/>
                <w:caps/>
                <w:szCs w:val="20"/>
              </w:rPr>
              <w:t>Region 11 – Znojmo</w:t>
            </w:r>
          </w:p>
        </w:tc>
        <w:tc>
          <w:tcPr>
            <w:tcW w:w="5665" w:type="dxa"/>
          </w:tcPr>
          <w:p w14:paraId="7CD5EC94" w14:textId="2E71C297" w:rsidR="005A081F" w:rsidRPr="00CB675B" w:rsidRDefault="005A081F" w:rsidP="005A081F">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5A081F" w:rsidRPr="00CB675B" w14:paraId="5D8E6622" w14:textId="77777777" w:rsidTr="00674BFA">
        <w:tc>
          <w:tcPr>
            <w:tcW w:w="1129" w:type="dxa"/>
          </w:tcPr>
          <w:p w14:paraId="365B2688" w14:textId="043378CA" w:rsidR="005A081F" w:rsidRPr="00CB675B" w:rsidRDefault="005A081F" w:rsidP="005A081F">
            <w:r w:rsidRPr="00CB675B">
              <w:rPr>
                <w:rFonts w:cstheme="minorHAnsi"/>
                <w:b/>
                <w:caps/>
                <w:szCs w:val="20"/>
              </w:rPr>
              <w:t>Část 33</w:t>
            </w:r>
          </w:p>
        </w:tc>
        <w:tc>
          <w:tcPr>
            <w:tcW w:w="2268" w:type="dxa"/>
          </w:tcPr>
          <w:p w14:paraId="61E20546" w14:textId="6F908CCE" w:rsidR="005A081F" w:rsidRPr="00CB675B" w:rsidRDefault="005A081F" w:rsidP="005A081F">
            <w:r w:rsidRPr="00CB675B">
              <w:rPr>
                <w:rFonts w:cstheme="minorHAnsi"/>
                <w:b/>
                <w:caps/>
                <w:szCs w:val="20"/>
              </w:rPr>
              <w:t>Region 11 – Znojmo</w:t>
            </w:r>
          </w:p>
        </w:tc>
        <w:tc>
          <w:tcPr>
            <w:tcW w:w="5665" w:type="dxa"/>
          </w:tcPr>
          <w:p w14:paraId="36F12E6A" w14:textId="77777777" w:rsidR="005A081F" w:rsidRPr="00CB675B" w:rsidRDefault="005A081F" w:rsidP="005A081F">
            <w:r w:rsidRPr="00CB675B">
              <w:rPr>
                <w:b/>
                <w:bCs/>
                <w:sz w:val="20"/>
                <w:szCs w:val="20"/>
                <w:lang w:eastAsia="cs-CZ"/>
              </w:rPr>
              <w:t>Stavby a odstraňování poruch na zařízení VN, NN a DTS</w:t>
            </w:r>
          </w:p>
        </w:tc>
      </w:tr>
    </w:tbl>
    <w:p w14:paraId="16463501" w14:textId="7163D6FF" w:rsidR="004A4DB2" w:rsidRPr="00CB675B" w:rsidRDefault="004A4DB2" w:rsidP="004A4DB2">
      <w:pPr>
        <w:ind w:left="-284"/>
        <w:rPr>
          <w:rFonts w:cstheme="minorHAnsi"/>
          <w:b/>
          <w:caps/>
          <w:szCs w:val="20"/>
        </w:rPr>
      </w:pPr>
    </w:p>
    <w:p w14:paraId="1E9DC555" w14:textId="77777777" w:rsidR="00737D13" w:rsidRPr="00CB675B" w:rsidRDefault="00737D13" w:rsidP="00F34B14">
      <w:pPr>
        <w:rPr>
          <w:rFonts w:cstheme="minorHAnsi"/>
          <w:b/>
          <w:caps/>
          <w:szCs w:val="20"/>
        </w:rPr>
      </w:pPr>
    </w:p>
    <w:p w14:paraId="171BB7C0" w14:textId="44CC28D0" w:rsidR="004A4DB2" w:rsidRPr="00CB675B" w:rsidRDefault="004A4DB2" w:rsidP="004A4DB2">
      <w:pPr>
        <w:ind w:left="-284"/>
        <w:rPr>
          <w:rFonts w:cstheme="minorHAnsi"/>
          <w:b/>
          <w:caps/>
          <w:szCs w:val="20"/>
        </w:rPr>
      </w:pPr>
    </w:p>
    <w:p w14:paraId="5C30C636" w14:textId="77777777" w:rsidR="004A4DB2" w:rsidRPr="00CB675B" w:rsidRDefault="004A4DB2" w:rsidP="004A4DB2">
      <w:pPr>
        <w:ind w:left="-284"/>
        <w:rPr>
          <w:rFonts w:cstheme="minorHAnsi"/>
          <w:b/>
          <w:caps/>
          <w:szCs w:val="20"/>
        </w:rPr>
      </w:pPr>
    </w:p>
    <w:p w14:paraId="38F6613B" w14:textId="77777777" w:rsidR="004A4DB2" w:rsidRPr="00CB675B" w:rsidRDefault="004A4DB2" w:rsidP="004A4DB2">
      <w:pPr>
        <w:ind w:left="-284"/>
        <w:rPr>
          <w:rFonts w:cstheme="minorHAnsi"/>
          <w:b/>
          <w:caps/>
          <w:szCs w:val="20"/>
        </w:rPr>
      </w:pPr>
    </w:p>
    <w:p w14:paraId="1947E463" w14:textId="5D4B03AC" w:rsidR="0071075D" w:rsidRPr="00CB675B" w:rsidRDefault="0071075D" w:rsidP="0071075D">
      <w:pPr>
        <w:ind w:left="-284"/>
        <w:rPr>
          <w:rFonts w:cstheme="minorHAnsi"/>
          <w:b/>
          <w:caps/>
          <w:szCs w:val="20"/>
        </w:rPr>
      </w:pPr>
    </w:p>
    <w:p w14:paraId="63137B06" w14:textId="72BD0103" w:rsidR="0071075D" w:rsidRPr="00CB675B" w:rsidRDefault="0071075D" w:rsidP="0071075D">
      <w:pPr>
        <w:pStyle w:val="Nadpis1"/>
        <w:pageBreakBefore/>
        <w:spacing w:before="360" w:after="120"/>
        <w:ind w:left="425" w:hanging="425"/>
        <w:jc w:val="center"/>
        <w:rPr>
          <w:rFonts w:asciiTheme="minorHAnsi" w:hAnsiTheme="minorHAnsi" w:cstheme="minorHAnsi"/>
        </w:rPr>
      </w:pPr>
      <w:bookmarkStart w:id="52" w:name="_Toc48196769"/>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t>Část</w:t>
      </w:r>
      <w:r w:rsidR="006A21A0" w:rsidRPr="00CB675B">
        <w:rPr>
          <w:rFonts w:asciiTheme="minorHAnsi" w:hAnsiTheme="minorHAnsi" w:cstheme="minorHAnsi"/>
        </w:rPr>
        <w:t>i</w:t>
      </w:r>
      <w:r w:rsidRPr="00CB675B">
        <w:rPr>
          <w:rFonts w:asciiTheme="minorHAnsi" w:hAnsiTheme="minorHAnsi" w:cstheme="minorHAnsi"/>
        </w:rPr>
        <w:t xml:space="preserve"> </w:t>
      </w:r>
      <w:r w:rsidR="006A21A0" w:rsidRPr="00CB675B">
        <w:rPr>
          <w:rFonts w:asciiTheme="minorHAnsi" w:hAnsiTheme="minorHAnsi" w:cstheme="minorHAnsi"/>
        </w:rPr>
        <w:t>1,</w:t>
      </w:r>
      <w:r w:rsidR="009B703B" w:rsidRPr="00CB675B">
        <w:rPr>
          <w:rFonts w:asciiTheme="minorHAnsi" w:hAnsiTheme="minorHAnsi" w:cstheme="minorHAnsi"/>
        </w:rPr>
        <w:t>4,7,10,13,16,19,22,25,28 a 31</w:t>
      </w:r>
      <w:r w:rsidRPr="00CB675B">
        <w:rPr>
          <w:rFonts w:asciiTheme="minorHAnsi" w:hAnsiTheme="minorHAnsi" w:cstheme="minorHAnsi"/>
        </w:rPr>
        <w:t xml:space="preserve"> - </w:t>
      </w:r>
      <w:r w:rsidR="005A081F" w:rsidRPr="00CB675B">
        <w:rPr>
          <w:rFonts w:asciiTheme="minorHAnsi" w:hAnsiTheme="minorHAnsi" w:cstheme="minorHAnsi"/>
        </w:rPr>
        <w:t>Stavby malého rozsahu na zařízení NN do 1000 V na kabelových vedeních</w:t>
      </w:r>
      <w:bookmarkEnd w:id="52"/>
      <w:r w:rsidR="005A081F" w:rsidRPr="00CB675B">
        <w:rPr>
          <w:rFonts w:asciiTheme="minorHAnsi" w:hAnsiTheme="minorHAnsi" w:cstheme="minorHAnsi"/>
        </w:rPr>
        <w:t xml:space="preserve"> </w:t>
      </w:r>
    </w:p>
    <w:p w14:paraId="561EC0F9" w14:textId="77777777" w:rsidR="002656AE" w:rsidRPr="00CB675B" w:rsidRDefault="002656AE" w:rsidP="008C5686">
      <w:pPr>
        <w:pStyle w:val="Odstavecseseznamem"/>
        <w:numPr>
          <w:ilvl w:val="1"/>
          <w:numId w:val="5"/>
        </w:numPr>
        <w:spacing w:before="160"/>
        <w:contextualSpacing w:val="0"/>
        <w:jc w:val="both"/>
        <w:rPr>
          <w:b/>
        </w:rPr>
      </w:pPr>
      <w:r w:rsidRPr="00CB675B">
        <w:rPr>
          <w:b/>
        </w:rPr>
        <w:t>Profesní způsobilost</w:t>
      </w:r>
    </w:p>
    <w:p w14:paraId="74DE0485" w14:textId="77777777" w:rsidR="002656AE" w:rsidRPr="00CB675B" w:rsidRDefault="002656AE" w:rsidP="00FF2F0F">
      <w:pPr>
        <w:pStyle w:val="Odstavecseseznamem"/>
        <w:numPr>
          <w:ilvl w:val="0"/>
          <w:numId w:val="9"/>
        </w:numPr>
        <w:spacing w:before="240" w:after="120"/>
        <w:rPr>
          <w:u w:val="single"/>
        </w:rPr>
      </w:pPr>
      <w:r w:rsidRPr="00CB675B">
        <w:rPr>
          <w:u w:val="single"/>
        </w:rPr>
        <w:t>Výpis z OR</w:t>
      </w:r>
    </w:p>
    <w:p w14:paraId="04604A05"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7D046446" w14:textId="77777777" w:rsidR="002656AE" w:rsidRPr="00CB675B" w:rsidRDefault="002656AE" w:rsidP="002656AE">
      <w:pPr>
        <w:pStyle w:val="Odstavecseseznamem"/>
        <w:spacing w:before="120" w:after="120"/>
        <w:contextualSpacing w:val="0"/>
        <w:jc w:val="both"/>
      </w:pPr>
    </w:p>
    <w:p w14:paraId="2C87D60E" w14:textId="77777777" w:rsidR="002656AE" w:rsidRPr="00CB675B" w:rsidRDefault="002656AE" w:rsidP="002656AE">
      <w:pPr>
        <w:ind w:firstLine="709"/>
        <w:jc w:val="both"/>
        <w:rPr>
          <w:b/>
          <w:u w:val="single"/>
        </w:rPr>
      </w:pPr>
      <w:r w:rsidRPr="00CB675B">
        <w:rPr>
          <w:b/>
          <w:u w:val="single"/>
        </w:rPr>
        <w:t>způsob prokázání:</w:t>
      </w:r>
    </w:p>
    <w:p w14:paraId="722B9E0A"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0E5AE65D" w14:textId="77777777" w:rsidR="002656AE" w:rsidRPr="00CB675B" w:rsidRDefault="002656AE" w:rsidP="008C5686">
      <w:pPr>
        <w:pStyle w:val="Odstavecseseznamem"/>
        <w:numPr>
          <w:ilvl w:val="0"/>
          <w:numId w:val="9"/>
        </w:numPr>
        <w:spacing w:before="240" w:after="120"/>
        <w:rPr>
          <w:u w:val="single"/>
        </w:rPr>
      </w:pPr>
      <w:r w:rsidRPr="00CB675B">
        <w:rPr>
          <w:u w:val="single"/>
        </w:rPr>
        <w:t>Živnostenské oprávnění</w:t>
      </w:r>
      <w:r w:rsidRPr="00CB675B">
        <w:rPr>
          <w:u w:val="single"/>
        </w:rPr>
        <w:tab/>
      </w:r>
    </w:p>
    <w:p w14:paraId="504433A8" w14:textId="77777777"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637EA4DF"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0C87EDFC" w14:textId="0406D935"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 xml:space="preserve">Montáž, opravy, revize a zkoušky elektrických zařízení, případně obdobných živnostenských oprávnění označených dle předpisu účinného v době jejich vzniku a </w:t>
      </w:r>
    </w:p>
    <w:p w14:paraId="55C19065" w14:textId="5E895ADA" w:rsidR="002656AE" w:rsidRPr="00CB675B" w:rsidRDefault="002656AE" w:rsidP="002656AE">
      <w:pPr>
        <w:ind w:left="709"/>
        <w:rPr>
          <w:b/>
        </w:rPr>
      </w:pPr>
      <w:r w:rsidRPr="00CB675B">
        <w:rPr>
          <w:b/>
        </w:rPr>
        <w:t xml:space="preserve">c)  </w:t>
      </w:r>
      <w:r w:rsidRPr="00CB675B">
        <w:rPr>
          <w:b/>
        </w:rPr>
        <w:tab/>
      </w:r>
      <w:r w:rsidR="00656FE0" w:rsidRPr="00CB675B">
        <w:rPr>
          <w:b/>
        </w:rPr>
        <w:t>V</w:t>
      </w:r>
      <w:r w:rsidRPr="00CB675B">
        <w:rPr>
          <w:b/>
        </w:rPr>
        <w:t>ýkon</w:t>
      </w:r>
      <w:r w:rsidR="00CE24E2" w:rsidRPr="00CB675B">
        <w:rPr>
          <w:b/>
        </w:rPr>
        <w:t xml:space="preserve"> zeměměřických</w:t>
      </w:r>
      <w:r w:rsidRPr="00CB675B">
        <w:rPr>
          <w:b/>
        </w:rPr>
        <w:t xml:space="preserve"> činností a </w:t>
      </w:r>
    </w:p>
    <w:p w14:paraId="7DCD6734" w14:textId="15C78439" w:rsidR="002656AE" w:rsidRPr="00CB675B" w:rsidRDefault="002656AE" w:rsidP="002656AE">
      <w:pPr>
        <w:ind w:left="709"/>
        <w:rPr>
          <w:b/>
        </w:rPr>
      </w:pPr>
      <w:r w:rsidRPr="00CB675B">
        <w:rPr>
          <w:b/>
        </w:rPr>
        <w:t xml:space="preserve">d) </w:t>
      </w:r>
      <w:r w:rsidRPr="00CB675B">
        <w:rPr>
          <w:b/>
        </w:rPr>
        <w:tab/>
        <w:t xml:space="preserve">Projektová činnost ve výstavbě. </w:t>
      </w:r>
    </w:p>
    <w:p w14:paraId="3937422F" w14:textId="77777777" w:rsidR="002656AE" w:rsidRPr="00CB675B" w:rsidRDefault="002656AE" w:rsidP="002656AE">
      <w:pPr>
        <w:keepLines/>
        <w:spacing w:before="120" w:after="120" w:line="240" w:lineRule="auto"/>
        <w:ind w:firstLine="681"/>
        <w:jc w:val="both"/>
        <w:rPr>
          <w:b/>
          <w:u w:val="single"/>
        </w:rPr>
      </w:pPr>
    </w:p>
    <w:p w14:paraId="17F2D4E0"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59DD5A02" w14:textId="77777777"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1BD2E741"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04FE6B01" w14:textId="41BB6C3C" w:rsidR="002656AE" w:rsidRPr="00CB675B" w:rsidRDefault="002656AE" w:rsidP="002656AE">
      <w:pPr>
        <w:keepLines/>
        <w:spacing w:before="120" w:after="120" w:line="240" w:lineRule="auto"/>
        <w:ind w:left="681"/>
        <w:jc w:val="both"/>
      </w:pPr>
    </w:p>
    <w:p w14:paraId="4E341655" w14:textId="3F49A13B" w:rsidR="00F66ACE" w:rsidRPr="00CB675B" w:rsidRDefault="00F66ACE" w:rsidP="002656AE">
      <w:pPr>
        <w:keepLines/>
        <w:spacing w:before="120" w:after="120" w:line="240" w:lineRule="auto"/>
        <w:ind w:left="681"/>
        <w:jc w:val="both"/>
      </w:pPr>
    </w:p>
    <w:p w14:paraId="06BB32EC" w14:textId="569D3D15" w:rsidR="00F66ACE" w:rsidRPr="00CB675B" w:rsidRDefault="00F66ACE" w:rsidP="002656AE">
      <w:pPr>
        <w:keepLines/>
        <w:spacing w:before="120" w:after="120" w:line="240" w:lineRule="auto"/>
        <w:ind w:left="681"/>
        <w:jc w:val="both"/>
      </w:pPr>
    </w:p>
    <w:p w14:paraId="693D350E" w14:textId="77777777" w:rsidR="00F66ACE" w:rsidRPr="00CB675B" w:rsidRDefault="00F66ACE" w:rsidP="002656AE">
      <w:pPr>
        <w:keepLines/>
        <w:spacing w:before="120" w:after="120" w:line="240" w:lineRule="auto"/>
        <w:ind w:left="681"/>
        <w:jc w:val="both"/>
      </w:pPr>
    </w:p>
    <w:p w14:paraId="2F5BB64B" w14:textId="77777777" w:rsidR="002656AE" w:rsidRPr="00CB675B" w:rsidRDefault="002656AE" w:rsidP="008C5686">
      <w:pPr>
        <w:pStyle w:val="Odstavecseseznamem"/>
        <w:numPr>
          <w:ilvl w:val="0"/>
          <w:numId w:val="9"/>
        </w:numPr>
        <w:spacing w:before="240" w:after="120"/>
        <w:rPr>
          <w:u w:val="single"/>
        </w:rPr>
      </w:pPr>
      <w:r w:rsidRPr="00CB675B">
        <w:rPr>
          <w:u w:val="single"/>
        </w:rPr>
        <w:lastRenderedPageBreak/>
        <w:t xml:space="preserve">Dodavatel jako doklad prokazující jeho odbornou způsobilost předloží: </w:t>
      </w:r>
    </w:p>
    <w:p w14:paraId="6C6D262C"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325E5867" w14:textId="2844B218" w:rsidR="002656AE" w:rsidRPr="00CB675B" w:rsidRDefault="002656AE" w:rsidP="002656AE">
      <w:pPr>
        <w:keepLines/>
        <w:spacing w:before="120" w:after="120" w:line="240" w:lineRule="auto"/>
        <w:ind w:left="681"/>
        <w:jc w:val="both"/>
      </w:pPr>
      <w:r w:rsidRPr="00CB675B">
        <w:t>b)</w:t>
      </w:r>
      <w:r w:rsidRPr="00CB675B">
        <w:tab/>
      </w:r>
      <w:r w:rsidRPr="00CB675B">
        <w:rPr>
          <w:b/>
        </w:rPr>
        <w:t>oprávnění k montáži a opravám elektrických zařízení</w:t>
      </w:r>
      <w:r w:rsidRPr="00CB675B">
        <w:t xml:space="preserve"> dodavatelským způsobem v rozsahu alespoň - vyhrazená elektrická zařízení min. pro napěťovou hladinu do </w:t>
      </w:r>
      <w:r w:rsidR="009576E5" w:rsidRPr="00CB675B">
        <w:t>1</w:t>
      </w:r>
      <w:r w:rsidR="001956A4" w:rsidRPr="00CB675B">
        <w:t>000</w:t>
      </w:r>
      <w:r w:rsidR="009A164F" w:rsidRPr="00CB675B">
        <w:t xml:space="preserve"> </w:t>
      </w:r>
      <w:r w:rsidR="009576E5" w:rsidRPr="00CB675B">
        <w:t>V</w:t>
      </w:r>
      <w:r w:rsidR="009A164F" w:rsidRPr="00CB675B">
        <w:t xml:space="preserve"> </w:t>
      </w:r>
      <w:r w:rsidR="009A164F" w:rsidRPr="00CB675B">
        <w:rPr>
          <w:rStyle w:val="normaltextrun"/>
        </w:rPr>
        <w:t xml:space="preserve">střídavého </w:t>
      </w:r>
      <w:proofErr w:type="gramStart"/>
      <w:r w:rsidR="009A164F" w:rsidRPr="00CB675B">
        <w:rPr>
          <w:rStyle w:val="normaltextrun"/>
        </w:rPr>
        <w:t>napětí  </w:t>
      </w:r>
      <w:r w:rsidRPr="00CB675B">
        <w:t>,</w:t>
      </w:r>
      <w:proofErr w:type="gramEnd"/>
      <w:r w:rsidRPr="00CB675B">
        <w:t xml:space="preserve"> v objektech třídy A vydané organizací státního odborného dozoru nad bezpečností vyhrazených technických zařízení ve smyslu §154 a §155 zákona č. 500/2004 Sb., v platném znění a § 6a odst. 1 písm. c) zákona č. 174/1968 Sb.;</w:t>
      </w:r>
    </w:p>
    <w:p w14:paraId="687228FA" w14:textId="6E7113A4" w:rsidR="002656AE" w:rsidRPr="00CB675B" w:rsidRDefault="002656AE" w:rsidP="002656AE">
      <w:pPr>
        <w:keepLines/>
        <w:spacing w:before="120" w:after="120" w:line="240" w:lineRule="auto"/>
        <w:ind w:left="681"/>
        <w:jc w:val="both"/>
      </w:pPr>
      <w:r w:rsidRPr="00CB675B">
        <w:t>c</w:t>
      </w:r>
      <w:r w:rsidR="00A21B6B" w:rsidRPr="00CB675B">
        <w:rPr>
          <w:rStyle w:val="Odkaznakoment"/>
        </w:rPr>
        <w:t xml:space="preserve">) </w:t>
      </w:r>
      <w:r w:rsidR="00A21B6B" w:rsidRPr="00CB675B">
        <w:rPr>
          <w:rStyle w:val="Odkaznakoment"/>
        </w:rPr>
        <w:tab/>
      </w:r>
      <w:r w:rsidRPr="00CB675B">
        <w:rPr>
          <w:b/>
        </w:rPr>
        <w:t>oprávnění k revizi elektrických zařízení</w:t>
      </w:r>
      <w:r w:rsidRPr="00CB675B">
        <w:t xml:space="preserve"> dodavatelským způsobem v rozsahu </w:t>
      </w:r>
      <w:proofErr w:type="gramStart"/>
      <w:r w:rsidRPr="00CB675B">
        <w:t>alespoň - vyhrazená</w:t>
      </w:r>
      <w:proofErr w:type="gramEnd"/>
      <w:r w:rsidRPr="00CB675B">
        <w:t xml:space="preserve"> elektrická zařízení min. pro napěťovou hladinu do </w:t>
      </w:r>
      <w:r w:rsidR="009A164F" w:rsidRPr="00CB675B">
        <w:t>1</w:t>
      </w:r>
      <w:r w:rsidR="00F86AE5" w:rsidRPr="00CB675B">
        <w:t>000</w:t>
      </w:r>
      <w:r w:rsidR="009A164F" w:rsidRPr="00CB675B">
        <w:t xml:space="preserve"> V </w:t>
      </w:r>
      <w:r w:rsidR="009A164F" w:rsidRPr="00CB675B">
        <w:rPr>
          <w:rStyle w:val="normaltextrun"/>
        </w:rPr>
        <w:t>střídavého napětí</w:t>
      </w:r>
      <w:r w:rsidRPr="00CB675B">
        <w:t>, v objektech třídy A vydané organizaci státního odborného dozoru nad bezpečností vyhrazených technických zařízení.</w:t>
      </w:r>
    </w:p>
    <w:p w14:paraId="7E9AFC8C" w14:textId="41898792" w:rsidR="002656AE" w:rsidRPr="00CB675B" w:rsidRDefault="002656AE" w:rsidP="002656AE">
      <w:pPr>
        <w:pStyle w:val="Odstavecseseznamem"/>
        <w:autoSpaceDE w:val="0"/>
        <w:autoSpaceDN w:val="0"/>
        <w:adjustRightInd w:val="0"/>
        <w:spacing w:after="0" w:line="276" w:lineRule="auto"/>
        <w:ind w:left="709"/>
        <w:jc w:val="both"/>
      </w:pPr>
      <w:r w:rsidRPr="00CB675B">
        <w:t>d)</w:t>
      </w:r>
      <w:r w:rsidR="004B2214" w:rsidRPr="00CB675B">
        <w:tab/>
      </w:r>
      <w:r w:rsidRPr="00CB675B">
        <w:rPr>
          <w:b/>
        </w:rPr>
        <w:t xml:space="preserve">oprávnění k výkonu </w:t>
      </w:r>
      <w:r w:rsidR="00CE24E2" w:rsidRPr="00CB675B">
        <w:rPr>
          <w:b/>
        </w:rPr>
        <w:t>zeměměřických</w:t>
      </w:r>
      <w:r w:rsidRPr="00CB675B">
        <w:rPr>
          <w:b/>
        </w:rPr>
        <w:t xml:space="preserve"> 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1AD77F1F" w14:textId="5080733D" w:rsidR="002656AE" w:rsidRPr="00CB675B" w:rsidRDefault="002656AE" w:rsidP="002656AE">
      <w:pPr>
        <w:keepLines/>
        <w:spacing w:before="120" w:after="120" w:line="240" w:lineRule="auto"/>
        <w:ind w:left="681"/>
        <w:jc w:val="both"/>
      </w:pPr>
    </w:p>
    <w:p w14:paraId="58349044"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738F6FE5"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60C4934F" w14:textId="589EB302"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 latinském jazyce.</w:t>
      </w:r>
      <w:r w:rsidR="00A537C1" w:rsidRPr="00CB675B">
        <w:t xml:space="preserve"> Dodavatel předkládá kopie do žádosti o účast.</w:t>
      </w:r>
    </w:p>
    <w:p w14:paraId="27D09E7F" w14:textId="77777777" w:rsidR="00C51D6C" w:rsidRPr="00CB675B" w:rsidRDefault="00C51D6C" w:rsidP="002656AE">
      <w:pPr>
        <w:keepLines/>
        <w:spacing w:before="120" w:after="120" w:line="240" w:lineRule="auto"/>
        <w:ind w:left="681"/>
        <w:jc w:val="both"/>
      </w:pPr>
    </w:p>
    <w:p w14:paraId="01A924F4" w14:textId="77777777" w:rsidR="002656AE" w:rsidRPr="00CB675B" w:rsidRDefault="002656AE" w:rsidP="00C51D6C">
      <w:pPr>
        <w:pStyle w:val="Odstavecseseznamem"/>
        <w:numPr>
          <w:ilvl w:val="1"/>
          <w:numId w:val="5"/>
        </w:numPr>
        <w:spacing w:before="160"/>
        <w:contextualSpacing w:val="0"/>
        <w:jc w:val="both"/>
        <w:rPr>
          <w:b/>
        </w:rPr>
      </w:pPr>
      <w:r w:rsidRPr="00CB675B">
        <w:rPr>
          <w:b/>
        </w:rPr>
        <w:t>Technická kvalifikace</w:t>
      </w:r>
    </w:p>
    <w:p w14:paraId="50FB65E7" w14:textId="1E377B45" w:rsidR="002656AE" w:rsidRPr="00CB675B" w:rsidRDefault="00D9104F" w:rsidP="002C5ED5">
      <w:pPr>
        <w:spacing w:before="240" w:after="120"/>
        <w:ind w:left="567"/>
        <w:jc w:val="both"/>
        <w:rPr>
          <w:b/>
          <w:u w:val="single"/>
        </w:rPr>
      </w:pPr>
      <w:r w:rsidRPr="00CB675B">
        <w:rPr>
          <w:b/>
          <w:u w:val="single"/>
        </w:rPr>
        <w:t xml:space="preserve">2.4.1 </w:t>
      </w:r>
      <w:r w:rsidR="002656AE" w:rsidRPr="00CB675B">
        <w:rPr>
          <w:b/>
          <w:u w:val="single"/>
        </w:rPr>
        <w:t>Seznam techniků, jež se budou podílet na plnění veřejných zakázek a osvědčení o vzdělání a odborné kvalifikaci osob odpovědných za poskytování příslušných stavebních prací</w:t>
      </w:r>
      <w:r w:rsidR="009A164F" w:rsidRPr="00CB675B">
        <w:rPr>
          <w:b/>
          <w:u w:val="single"/>
        </w:rPr>
        <w:t xml:space="preserve"> </w:t>
      </w:r>
    </w:p>
    <w:p w14:paraId="578130C6" w14:textId="73CE01DF" w:rsidR="002656AE" w:rsidRPr="00CB675B" w:rsidRDefault="002656AE" w:rsidP="002C5ED5">
      <w:pPr>
        <w:spacing w:line="276" w:lineRule="auto"/>
        <w:ind w:left="556"/>
        <w:jc w:val="both"/>
      </w:pPr>
      <w:bookmarkStart w:id="53" w:name="_Hlk45627394"/>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412ACDFC" w14:textId="66D32F22" w:rsidR="009A164F" w:rsidRPr="00CB675B" w:rsidRDefault="009A164F" w:rsidP="002C5ED5">
      <w:pPr>
        <w:spacing w:line="276" w:lineRule="auto"/>
        <w:ind w:left="556"/>
        <w:jc w:val="both"/>
      </w:pPr>
      <w:r w:rsidRPr="00CB675B">
        <w:rPr>
          <w:u w:val="single"/>
        </w:rPr>
        <w:t>Pro elektromontážní práce</w:t>
      </w:r>
      <w:r w:rsidRPr="00CB675B">
        <w:t>:</w:t>
      </w:r>
    </w:p>
    <w:p w14:paraId="4EC427A8" w14:textId="5180BFFC" w:rsidR="009A164F" w:rsidRPr="00CB675B" w:rsidRDefault="009A164F" w:rsidP="002C5ED5">
      <w:pPr>
        <w:spacing w:line="276" w:lineRule="auto"/>
        <w:ind w:left="556"/>
        <w:jc w:val="both"/>
      </w:pPr>
      <w:r w:rsidRPr="00CB675B">
        <w:t>Minimální počet pracovníků pro provádění elektromontážních prací je 5. Z toho minimálně 2</w:t>
      </w:r>
      <w:r w:rsidR="00486028" w:rsidRPr="00CB675B">
        <w:rPr>
          <w:rStyle w:val="Odkaznakoment"/>
        </w:rPr>
        <w:t xml:space="preserve"> </w:t>
      </w:r>
      <w:r w:rsidRPr="00CB675B">
        <w:t xml:space="preserve">pracovníci </w:t>
      </w:r>
      <w:r w:rsidR="00420741" w:rsidRPr="00CB675B">
        <w:t>dodavatele</w:t>
      </w:r>
      <w:r w:rsidR="00FD0359" w:rsidRPr="00CB675B">
        <w:t xml:space="preserve"> (níže písm. b)</w:t>
      </w:r>
      <w:r w:rsidRPr="00CB675B">
        <w:t>, kteří budou</w:t>
      </w:r>
      <w:r w:rsidR="00116FCF" w:rsidRPr="00CB675B">
        <w:t xml:space="preserve"> ve smyslu elektrotechnických předpisů</w:t>
      </w:r>
      <w:r w:rsidRPr="00CB675B">
        <w:t xml:space="preserve"> vždy vedoucími prací </w:t>
      </w:r>
      <w:r w:rsidR="00420741" w:rsidRPr="00CB675B">
        <w:t xml:space="preserve">při plnění </w:t>
      </w:r>
      <w:r w:rsidRPr="00CB675B">
        <w:t>jednotlivých dílčích stav</w:t>
      </w:r>
      <w:r w:rsidR="00420741" w:rsidRPr="00CB675B">
        <w:t>e</w:t>
      </w:r>
      <w:r w:rsidRPr="00CB675B">
        <w:t>b (zakáz</w:t>
      </w:r>
      <w:r w:rsidR="00420741" w:rsidRPr="00CB675B">
        <w:t>e</w:t>
      </w:r>
      <w:r w:rsidRPr="00CB675B">
        <w:t>k)</w:t>
      </w:r>
      <w:r w:rsidR="00783E18" w:rsidRPr="00CB675B">
        <w:t xml:space="preserve"> a minimálně 3 pracovníci pro provádění elektromontážních prací.</w:t>
      </w:r>
      <w:r w:rsidR="00420741" w:rsidRPr="00CB675B">
        <w:t xml:space="preserve"> </w:t>
      </w:r>
      <w:r w:rsidR="00FD0359" w:rsidRPr="00CB675B">
        <w:t>Vedoucí</w:t>
      </w:r>
      <w:r w:rsidR="00420741" w:rsidRPr="00CB675B">
        <w:t xml:space="preserve"> prac</w:t>
      </w:r>
      <w:r w:rsidR="00116FCF" w:rsidRPr="00CB675B">
        <w:t>í</w:t>
      </w:r>
      <w:r w:rsidR="00420741" w:rsidRPr="00CB675B">
        <w:t xml:space="preserve"> dodavatele</w:t>
      </w:r>
      <w:r w:rsidR="002C5ED5" w:rsidRPr="00CB675B">
        <w:t xml:space="preserve"> </w:t>
      </w:r>
      <w:r w:rsidR="00FD0359" w:rsidRPr="00CB675B">
        <w:t>(písm. b)</w:t>
      </w:r>
      <w:r w:rsidR="00420741" w:rsidRPr="00CB675B">
        <w:t xml:space="preserve"> budou zodpovědní za vedení práce na elektrických zařízeních zadavatele a budou při provádění elektromontážních a souvisejících činností </w:t>
      </w:r>
      <w:r w:rsidR="00116FCF" w:rsidRPr="00CB675B">
        <w:t xml:space="preserve">odpovědní za </w:t>
      </w:r>
      <w:r w:rsidR="00420741" w:rsidRPr="00CB675B">
        <w:t>dodržován</w:t>
      </w:r>
      <w:r w:rsidR="00116FCF" w:rsidRPr="00CB675B">
        <w:t>í</w:t>
      </w:r>
      <w:r w:rsidR="00420741" w:rsidRPr="00CB675B">
        <w:t xml:space="preserve"> </w:t>
      </w:r>
      <w:r w:rsidR="00742FAD" w:rsidRPr="00CB675B">
        <w:t>bezpečnostní</w:t>
      </w:r>
      <w:r w:rsidR="00116FCF" w:rsidRPr="00CB675B">
        <w:t>ch</w:t>
      </w:r>
      <w:r w:rsidR="00742FAD" w:rsidRPr="00CB675B">
        <w:t xml:space="preserve"> a technick</w:t>
      </w:r>
      <w:r w:rsidR="00116FCF" w:rsidRPr="00CB675B">
        <w:t>ých</w:t>
      </w:r>
      <w:r w:rsidR="00742FAD" w:rsidRPr="00CB675B">
        <w:t xml:space="preserve"> předpis</w:t>
      </w:r>
      <w:r w:rsidR="00116FCF" w:rsidRPr="00CB675B">
        <w:t xml:space="preserve">ů včetně </w:t>
      </w:r>
      <w:r w:rsidR="00116FCF" w:rsidRPr="00CB675B">
        <w:lastRenderedPageBreak/>
        <w:t>předpisů</w:t>
      </w:r>
      <w:r w:rsidR="00742FAD" w:rsidRPr="00CB675B">
        <w:t xml:space="preserve"> zadavatele. Dále budou </w:t>
      </w:r>
      <w:r w:rsidR="00116FCF" w:rsidRPr="00CB675B">
        <w:t>odpovědní za to</w:t>
      </w:r>
      <w:r w:rsidR="00742FAD" w:rsidRPr="00CB675B">
        <w:t xml:space="preserve">, že při provádění elektromontážních a souvisejících činností budou </w:t>
      </w:r>
      <w:r w:rsidR="00116FCF" w:rsidRPr="00CB675B">
        <w:t>tyto činnosti provádět osoby</w:t>
      </w:r>
      <w:r w:rsidR="00742FAD" w:rsidRPr="00CB675B">
        <w:t xml:space="preserve"> s odpovídající kvalifikací.</w:t>
      </w:r>
    </w:p>
    <w:p w14:paraId="7B833A6A" w14:textId="63950EF0" w:rsidR="003836E3" w:rsidRPr="00CB675B" w:rsidRDefault="003836E3" w:rsidP="00327720">
      <w:pPr>
        <w:numPr>
          <w:ilvl w:val="0"/>
          <w:numId w:val="16"/>
        </w:numPr>
        <w:spacing w:before="120" w:after="0" w:line="276" w:lineRule="auto"/>
        <w:jc w:val="both"/>
        <w:rPr>
          <w:rFonts w:eastAsia="Times New Roman"/>
        </w:rPr>
      </w:pPr>
      <w:bookmarkStart w:id="54" w:name="_Hlk20142290"/>
      <w:bookmarkStart w:id="55" w:name="_Hlk45627008"/>
      <w:r w:rsidRPr="00CB675B">
        <w:rPr>
          <w:rFonts w:eastAsia="Times New Roman"/>
        </w:rPr>
        <w:t xml:space="preserve">alespoň </w:t>
      </w:r>
      <w:r w:rsidR="002C5ED5" w:rsidRPr="00CB675B">
        <w:rPr>
          <w:rFonts w:eastAsia="Times New Roman"/>
        </w:rPr>
        <w:t>5</w:t>
      </w:r>
      <w:r w:rsidRPr="00CB675B">
        <w:rPr>
          <w:rFonts w:eastAsia="Times New Roman"/>
        </w:rPr>
        <w:t xml:space="preserve"> osob s odbornou kvalifikací na zařízení do 1000 V, min. dle § 6 vyhlášky č. 50/1978 Sb., o odborné způsobilosti v elektrotechnice, ve znění pozdějších předpisů a zároveň, </w:t>
      </w:r>
    </w:p>
    <w:p w14:paraId="7464E4D3" w14:textId="2B99E1EC" w:rsidR="003836E3" w:rsidRPr="00CB675B" w:rsidRDefault="003836E3" w:rsidP="00327720">
      <w:pPr>
        <w:numPr>
          <w:ilvl w:val="0"/>
          <w:numId w:val="16"/>
        </w:numPr>
        <w:spacing w:before="120" w:after="0" w:line="276" w:lineRule="auto"/>
        <w:jc w:val="both"/>
        <w:rPr>
          <w:rFonts w:eastAsia="Times New Roman"/>
        </w:rPr>
      </w:pPr>
      <w:r w:rsidRPr="00CB675B">
        <w:rPr>
          <w:rFonts w:eastAsia="Times New Roman"/>
        </w:rPr>
        <w:t xml:space="preserve">alespoň </w:t>
      </w:r>
      <w:r w:rsidR="008A36E0" w:rsidRPr="00CB675B">
        <w:rPr>
          <w:rFonts w:eastAsia="Times New Roman"/>
        </w:rPr>
        <w:t>2</w:t>
      </w:r>
      <w:r w:rsidRPr="00CB675B">
        <w:rPr>
          <w:rFonts w:eastAsia="Times New Roman"/>
        </w:rPr>
        <w:t xml:space="preserve"> osob</w:t>
      </w:r>
      <w:r w:rsidR="00B3553E" w:rsidRPr="00CB675B">
        <w:rPr>
          <w:rFonts w:eastAsia="Times New Roman"/>
        </w:rPr>
        <w:t>y</w:t>
      </w:r>
      <w:r w:rsidRPr="00CB675B">
        <w:rPr>
          <w:rFonts w:eastAsia="Times New Roman"/>
        </w:rPr>
        <w:t xml:space="preserve"> s odbornou kvalifikací na zařízení do 1000 V</w:t>
      </w:r>
      <w:r w:rsidR="00B81F54" w:rsidRPr="00CB675B">
        <w:rPr>
          <w:rFonts w:eastAsia="Times New Roman"/>
        </w:rPr>
        <w:t xml:space="preserve"> (vedoucí práce)</w:t>
      </w:r>
      <w:r w:rsidRPr="00CB675B">
        <w:rPr>
          <w:rFonts w:eastAsia="Times New Roman"/>
        </w:rPr>
        <w:t>, min. dle § 7 dle vyhlášky č. 50/1978 Sb., o odborné způsobilosti v elektrotechnice, ve znění pozdějších předpisů, a zároveň,</w:t>
      </w:r>
    </w:p>
    <w:p w14:paraId="2D38B51B" w14:textId="60CA8E05" w:rsidR="00783E18" w:rsidRPr="00CB675B" w:rsidRDefault="003836E3" w:rsidP="00783E18">
      <w:pPr>
        <w:numPr>
          <w:ilvl w:val="0"/>
          <w:numId w:val="16"/>
        </w:numPr>
        <w:spacing w:before="120" w:after="0" w:line="276" w:lineRule="auto"/>
        <w:jc w:val="both"/>
        <w:rPr>
          <w:rFonts w:eastAsia="Times New Roman"/>
        </w:rPr>
      </w:pPr>
      <w:r w:rsidRPr="00CB675B">
        <w:rPr>
          <w:rFonts w:eastAsia="Times New Roman"/>
        </w:rPr>
        <w:t>alespoň 1 osoba s odbornou kvalifikací na zařízení do 1000 V, min. dle § 8 vyhlášky č. 50/1978 Sb., o odborné způsobilosti v elektrotechnice, ve znění pozdějších předpisů, a zároveň,</w:t>
      </w:r>
    </w:p>
    <w:p w14:paraId="784FC6CB" w14:textId="6E693536" w:rsidR="00783E18" w:rsidRPr="00CB675B" w:rsidRDefault="00783E18" w:rsidP="00783E18">
      <w:pPr>
        <w:numPr>
          <w:ilvl w:val="0"/>
          <w:numId w:val="16"/>
        </w:numPr>
        <w:spacing w:before="120" w:after="0" w:line="276" w:lineRule="auto"/>
        <w:jc w:val="both"/>
        <w:rPr>
          <w:rFonts w:eastAsia="Times New Roman"/>
        </w:rPr>
      </w:pPr>
      <w:r w:rsidRPr="00CB675B">
        <w:rPr>
          <w:rFonts w:eastAsia="Times New Roman"/>
        </w:rPr>
        <w:t>alespoň 2 osob</w:t>
      </w:r>
      <w:r w:rsidR="008A36E0" w:rsidRPr="00CB675B">
        <w:rPr>
          <w:rFonts w:eastAsia="Times New Roman"/>
        </w:rPr>
        <w:t>y</w:t>
      </w:r>
      <w:r w:rsidR="00B31E42" w:rsidRPr="00CB675B">
        <w:rPr>
          <w:rFonts w:eastAsia="Times New Roman"/>
        </w:rPr>
        <w:t>,</w:t>
      </w:r>
      <w:r w:rsidRPr="00CB675B">
        <w:rPr>
          <w:rFonts w:eastAsia="Times New Roman"/>
        </w:rPr>
        <w:t xml:space="preserve"> kter</w:t>
      </w:r>
      <w:r w:rsidR="006162F4" w:rsidRPr="00CB675B">
        <w:rPr>
          <w:rFonts w:eastAsia="Times New Roman"/>
        </w:rPr>
        <w:t>é</w:t>
      </w:r>
      <w:r w:rsidR="008A36E0" w:rsidRPr="00CB675B">
        <w:rPr>
          <w:rFonts w:eastAsia="Times New Roman"/>
        </w:rPr>
        <w:t xml:space="preserve"> mají odbornou způsobilost pro montáž </w:t>
      </w:r>
      <w:r w:rsidR="006162F4" w:rsidRPr="00CB675B">
        <w:rPr>
          <w:rFonts w:eastAsia="Times New Roman"/>
        </w:rPr>
        <w:t>kabelových souborů NN běžně používaných v ČR, tj. kabelových souborů odpovídajících platným normám v EU a absolvovali příslušné školení</w:t>
      </w:r>
      <w:r w:rsidR="00B31E42" w:rsidRPr="00CB675B">
        <w:rPr>
          <w:rFonts w:eastAsia="Times New Roman"/>
        </w:rPr>
        <w:t>, a zároveň</w:t>
      </w:r>
    </w:p>
    <w:p w14:paraId="5676E23D" w14:textId="77777777" w:rsidR="00B3553E" w:rsidRPr="00CB675B" w:rsidRDefault="00420741" w:rsidP="00B3553E">
      <w:pPr>
        <w:numPr>
          <w:ilvl w:val="0"/>
          <w:numId w:val="16"/>
        </w:numPr>
        <w:spacing w:before="120" w:after="0" w:line="276" w:lineRule="auto"/>
        <w:jc w:val="both"/>
        <w:rPr>
          <w:rFonts w:eastAsia="Times New Roman"/>
        </w:rPr>
      </w:pPr>
      <w:r w:rsidRPr="00CB675B">
        <w:rPr>
          <w:rFonts w:eastAsia="Times New Roman"/>
        </w:rPr>
        <w:t>alespoň 2 pracovníci vyškolení pro práci vazače břemen a zároveň,</w:t>
      </w:r>
    </w:p>
    <w:p w14:paraId="7C8404D9" w14:textId="7A51CF0A" w:rsidR="00C2233B" w:rsidRPr="00CB675B" w:rsidRDefault="00C2233B" w:rsidP="00327720">
      <w:pPr>
        <w:widowControl w:val="0"/>
        <w:numPr>
          <w:ilvl w:val="0"/>
          <w:numId w:val="16"/>
        </w:numPr>
        <w:spacing w:before="120" w:after="0" w:line="276" w:lineRule="auto"/>
        <w:jc w:val="both"/>
      </w:pPr>
      <w:r w:rsidRPr="00CB675B">
        <w:t>alespoň 1 osoba</w:t>
      </w:r>
      <w:r w:rsidR="004217D9" w:rsidRPr="00CB675B">
        <w:t xml:space="preserve"> (revizní technik)</w:t>
      </w:r>
      <w:r w:rsidRPr="00CB675B">
        <w:t xml:space="preserve"> s odbornou kvalifikací na zařízení do 1000 V, dle § 9 vyhlášky č. 50/1978 Sb., o odborné způsobilosti v elektrotechnice, ve znění pozdějších předpisů, a zároveň,</w:t>
      </w:r>
    </w:p>
    <w:p w14:paraId="6179E8E7" w14:textId="0B1BCFAC" w:rsidR="003836E3" w:rsidRPr="00CB675B" w:rsidRDefault="003836E3" w:rsidP="00327720">
      <w:pPr>
        <w:pStyle w:val="Odstavecseseznamem"/>
        <w:numPr>
          <w:ilvl w:val="0"/>
          <w:numId w:val="16"/>
        </w:numPr>
        <w:spacing w:line="252" w:lineRule="auto"/>
        <w:jc w:val="both"/>
        <w:rPr>
          <w:rFonts w:ascii="Calibri" w:eastAsia="Times New Roman" w:hAnsi="Calibri" w:cs="Calibri"/>
        </w:rPr>
      </w:pPr>
      <w:r w:rsidRPr="00CB675B">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1CE8C78D" w14:textId="59021E21" w:rsidR="003836E3" w:rsidRPr="00CB675B" w:rsidRDefault="003836E3" w:rsidP="00327720">
      <w:pPr>
        <w:numPr>
          <w:ilvl w:val="0"/>
          <w:numId w:val="16"/>
        </w:numPr>
        <w:spacing w:before="120" w:after="0" w:line="276" w:lineRule="auto"/>
        <w:jc w:val="both"/>
        <w:rPr>
          <w:rFonts w:ascii="Calibri" w:eastAsia="Times New Roman" w:hAnsi="Calibri" w:cs="Calibri"/>
        </w:rPr>
      </w:pPr>
      <w:r w:rsidRPr="00CB675B">
        <w:rPr>
          <w:rFonts w:eastAsia="Times New Roman"/>
        </w:rPr>
        <w:t>alespoň 1 osoba s odbornou kvalifikací ÚOZI (Úředně ověřený zeměměřický inženýr) v rozsahu podle § 13 odst. 1 písm. c) zákona č. 200/1994 Sb., a zároveň,</w:t>
      </w:r>
    </w:p>
    <w:p w14:paraId="293C39B3" w14:textId="6B9343E5" w:rsidR="003836E3" w:rsidRPr="00CB675B" w:rsidRDefault="003836E3" w:rsidP="00327720">
      <w:pPr>
        <w:numPr>
          <w:ilvl w:val="0"/>
          <w:numId w:val="16"/>
        </w:numPr>
        <w:spacing w:before="120" w:after="120" w:line="276" w:lineRule="auto"/>
        <w:jc w:val="both"/>
        <w:rPr>
          <w:rFonts w:eastAsia="Times New Roman"/>
        </w:rPr>
      </w:pPr>
      <w:r w:rsidRPr="00CB675B">
        <w:rPr>
          <w:rFonts w:eastAsia="Times New Roman"/>
        </w:rPr>
        <w:t>alespoň 1 osoba s alespoň dvouletou praxí v oboru geodézie (doloženo min. 1 referenční zakázkou), přičemž se musí jednat o osoby odlišné od osob splňující podmínky uvedené pod písm.</w:t>
      </w:r>
      <w:r w:rsidR="00000F4E" w:rsidRPr="00CB675B">
        <w:rPr>
          <w:rFonts w:eastAsia="Times New Roman"/>
        </w:rPr>
        <w:t xml:space="preserve"> h</w:t>
      </w:r>
      <w:r w:rsidRPr="00CB675B">
        <w:rPr>
          <w:rFonts w:eastAsia="Times New Roman"/>
        </w:rPr>
        <w:t xml:space="preserve">), a zároveň, </w:t>
      </w:r>
    </w:p>
    <w:p w14:paraId="067E5AD4" w14:textId="0BA09A3C" w:rsidR="003836E3" w:rsidRPr="00CB675B" w:rsidRDefault="003836E3" w:rsidP="006D31CC">
      <w:pPr>
        <w:numPr>
          <w:ilvl w:val="0"/>
          <w:numId w:val="16"/>
        </w:numPr>
        <w:spacing w:before="120" w:after="0" w:line="276" w:lineRule="auto"/>
        <w:jc w:val="both"/>
        <w:rPr>
          <w:rFonts w:eastAsia="Times New Roman"/>
        </w:rPr>
      </w:pPr>
      <w:bookmarkStart w:id="56" w:name="_Ref514155730"/>
      <w:r w:rsidRPr="00CB675B">
        <w:rPr>
          <w:rFonts w:eastAsia="Times New Roman"/>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bookmarkEnd w:id="56"/>
    </w:p>
    <w:bookmarkEnd w:id="54"/>
    <w:p w14:paraId="386F1F7A" w14:textId="13B17536" w:rsidR="003836E3" w:rsidRPr="00CB675B" w:rsidRDefault="003836E3" w:rsidP="006D31CC">
      <w:pPr>
        <w:numPr>
          <w:ilvl w:val="0"/>
          <w:numId w:val="16"/>
        </w:numPr>
        <w:spacing w:before="120" w:after="0" w:line="276" w:lineRule="auto"/>
        <w:jc w:val="both"/>
        <w:rPr>
          <w:rFonts w:eastAsia="Times New Roman"/>
        </w:rPr>
      </w:pPr>
      <w:r w:rsidRPr="00CB675B">
        <w:rPr>
          <w:rFonts w:eastAsia="Times New Roman"/>
        </w:rPr>
        <w:t xml:space="preserve">alespoň 1 osoba (projektant) s odbornou kvalifikací na zařízení do 1000V, dle § 10 vyhlášky č. 50/1978 Sb., o odborné způsobilosti v elektrotechnice, ve znění pozdějších předpisů, a </w:t>
      </w:r>
      <w:proofErr w:type="gramStart"/>
      <w:r w:rsidRPr="00CB675B">
        <w:rPr>
          <w:rFonts w:eastAsia="Times New Roman"/>
        </w:rPr>
        <w:t xml:space="preserve">zároveň </w:t>
      </w:r>
      <w:r w:rsidR="009310B3" w:rsidRPr="00CB675B">
        <w:rPr>
          <w:rFonts w:eastAsia="Times New Roman"/>
        </w:rPr>
        <w:t xml:space="preserve"> včet</w:t>
      </w:r>
      <w:r w:rsidR="009D3048" w:rsidRPr="00CB675B">
        <w:rPr>
          <w:rFonts w:eastAsia="Times New Roman"/>
        </w:rPr>
        <w:t>ně</w:t>
      </w:r>
      <w:proofErr w:type="gramEnd"/>
      <w:r w:rsidR="009D3048" w:rsidRPr="00CB675B">
        <w:rPr>
          <w:rFonts w:eastAsia="Times New Roman"/>
        </w:rPr>
        <w:t xml:space="preserve"> osvědčení o autorizaci podle zákona č. 360/1992 Sb., o výkonu povolání autorizovaných architektů a o výkonu povolání autorizovaných inženýrů a techniků činných ve výstavbě, ve znění pozdějších předpisů pro obor technologická zařízení staveb</w:t>
      </w:r>
      <w:r w:rsidR="002C5ED5" w:rsidRPr="00CB675B">
        <w:rPr>
          <w:rFonts w:eastAsia="Times New Roman"/>
        </w:rPr>
        <w:t>.</w:t>
      </w:r>
    </w:p>
    <w:bookmarkEnd w:id="53"/>
    <w:bookmarkEnd w:id="55"/>
    <w:p w14:paraId="1BD3E3DE" w14:textId="77777777" w:rsidR="002656AE" w:rsidRPr="00CB675B" w:rsidRDefault="002656AE" w:rsidP="002656AE">
      <w:pPr>
        <w:spacing w:after="120"/>
        <w:jc w:val="both"/>
        <w:rPr>
          <w:rFonts w:cstheme="minorHAnsi"/>
          <w:b/>
        </w:rPr>
      </w:pPr>
    </w:p>
    <w:p w14:paraId="7B283DDE" w14:textId="77777777" w:rsidR="00482A4B" w:rsidRPr="00CB675B" w:rsidRDefault="00482A4B" w:rsidP="00482A4B">
      <w:pPr>
        <w:keepNext/>
        <w:spacing w:before="120" w:after="120"/>
        <w:ind w:left="709"/>
        <w:jc w:val="both"/>
        <w:rPr>
          <w:b/>
          <w:u w:val="single"/>
        </w:rPr>
      </w:pPr>
      <w:r w:rsidRPr="00CB675B">
        <w:rPr>
          <w:b/>
          <w:u w:val="single"/>
        </w:rPr>
        <w:t>způsob prokázání:</w:t>
      </w:r>
    </w:p>
    <w:p w14:paraId="6094E5F2" w14:textId="078A478D" w:rsidR="002656AE" w:rsidRPr="00CB675B" w:rsidRDefault="002656AE" w:rsidP="002656AE">
      <w:pPr>
        <w:spacing w:line="276" w:lineRule="auto"/>
        <w:jc w:val="both"/>
      </w:pPr>
      <w:r w:rsidRPr="00CB675B">
        <w:t>Seznam k prokázání technického kvalifikačního kritéria dle tohoto odst. 2.</w:t>
      </w:r>
      <w:r w:rsidR="000E6FEC" w:rsidRPr="00CB675B">
        <w:t>4</w:t>
      </w:r>
      <w:r w:rsidRPr="00CB675B">
        <w:t>.1 dokumentace bude předložen ve formě čestného prohlášení (dodavatelé jsou oprávnění využít vzorový formulář dle přílohy č. 5</w:t>
      </w:r>
      <w:r w:rsidR="00E862D3" w:rsidRPr="00CB675B">
        <w:t>a</w:t>
      </w:r>
      <w:r w:rsidRPr="00CB675B">
        <w:t xml:space="preserve"> této dokumentace, přičemž musí platit, že čestné prohlášení předkládané </w:t>
      </w:r>
      <w:r w:rsidRPr="00CB675B">
        <w:lastRenderedPageBreak/>
        <w:t>dodavatelem bude obsahovat náležitosti stanovené touto přílohou).</w:t>
      </w:r>
      <w:r w:rsidR="00482A4B" w:rsidRPr="00CB675B">
        <w:rPr>
          <w:rFonts w:cstheme="minorHAnsi"/>
        </w:rPr>
        <w:t xml:space="preserve"> Zadavatel nevyžaduje podepsaný formulář do žádosti.</w:t>
      </w:r>
    </w:p>
    <w:p w14:paraId="4B4660E3" w14:textId="0EFD3C98" w:rsidR="002656AE" w:rsidRPr="00CB675B" w:rsidRDefault="002656AE" w:rsidP="008C5686">
      <w:pPr>
        <w:pStyle w:val="Nadpis3"/>
        <w:keepNext w:val="0"/>
        <w:keepLines w:val="0"/>
        <w:widowControl w:val="0"/>
        <w:numPr>
          <w:ilvl w:val="0"/>
          <w:numId w:val="8"/>
        </w:numPr>
        <w:spacing w:before="120" w:after="120" w:line="276" w:lineRule="auto"/>
        <w:jc w:val="both"/>
        <w:rPr>
          <w:color w:val="auto"/>
        </w:rPr>
      </w:pPr>
      <w:bookmarkStart w:id="57" w:name="_Toc48196770"/>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0E6FEC" w:rsidRPr="00CB675B">
        <w:rPr>
          <w:rFonts w:asciiTheme="minorHAnsi" w:eastAsiaTheme="minorHAnsi" w:hAnsiTheme="minorHAnsi" w:cstheme="minorBidi"/>
          <w:b/>
          <w:color w:val="auto"/>
          <w:sz w:val="22"/>
          <w:szCs w:val="22"/>
          <w:u w:val="single"/>
        </w:rPr>
        <w:t>4</w:t>
      </w:r>
      <w:r w:rsidRPr="00CB675B">
        <w:rPr>
          <w:rFonts w:asciiTheme="minorHAnsi" w:eastAsiaTheme="minorHAnsi" w:hAnsiTheme="minorHAnsi" w:cstheme="minorBidi"/>
          <w:b/>
          <w:color w:val="auto"/>
          <w:sz w:val="22"/>
          <w:szCs w:val="22"/>
          <w:u w:val="single"/>
        </w:rPr>
        <w:t>.1 dokumentace</w:t>
      </w:r>
      <w:bookmarkEnd w:id="57"/>
    </w:p>
    <w:p w14:paraId="65FFB47C" w14:textId="0381A6E5" w:rsidR="002656AE" w:rsidRPr="00CB675B" w:rsidRDefault="002656AE" w:rsidP="002656AE">
      <w:pPr>
        <w:spacing w:line="276" w:lineRule="auto"/>
      </w:pPr>
      <w:r w:rsidRPr="00CB675B">
        <w:t>K seznamu dle předchozího odstavce 2.</w:t>
      </w:r>
      <w:r w:rsidR="000E6FEC" w:rsidRPr="00CB675B">
        <w:t>4</w:t>
      </w:r>
      <w:r w:rsidRPr="00CB675B">
        <w:t>.1 dodavatelé dále předloží:</w:t>
      </w:r>
    </w:p>
    <w:p w14:paraId="4F4A5E70" w14:textId="17844F47" w:rsidR="002656AE" w:rsidRPr="00CB675B" w:rsidRDefault="002656AE" w:rsidP="002656AE">
      <w:pPr>
        <w:spacing w:line="276" w:lineRule="auto"/>
        <w:ind w:left="705" w:hanging="705"/>
      </w:pPr>
      <w:r w:rsidRPr="00CB675B">
        <w:t>-</w:t>
      </w:r>
      <w:r w:rsidRPr="00CB675B">
        <w:tab/>
        <w:t xml:space="preserve">kopie osvědčení na zařízení do </w:t>
      </w:r>
      <w:proofErr w:type="gramStart"/>
      <w:r w:rsidRPr="00CB675B">
        <w:t>1000V</w:t>
      </w:r>
      <w:proofErr w:type="gramEnd"/>
      <w:r w:rsidR="000E6FEC" w:rsidRPr="00CB675B">
        <w:t xml:space="preserve"> (</w:t>
      </w:r>
      <w:r w:rsidR="008A7AC9" w:rsidRPr="00CB675B">
        <w:t>případně i</w:t>
      </w:r>
      <w:r w:rsidR="000E6FEC" w:rsidRPr="00CB675B">
        <w:t xml:space="preserve"> nad</w:t>
      </w:r>
      <w:r w:rsidR="008A7AC9" w:rsidRPr="00CB675B">
        <w:t>)</w:t>
      </w:r>
      <w:r w:rsidRPr="00CB675B">
        <w:t xml:space="preserve"> dle vyhlášky 50/1978 Sb. § 6</w:t>
      </w:r>
      <w:r w:rsidR="008A7AC9" w:rsidRPr="00CB675B">
        <w:t>, § 7, §8, §9, §</w:t>
      </w:r>
      <w:r w:rsidR="00634320" w:rsidRPr="00CB675B">
        <w:t>10</w:t>
      </w:r>
      <w:r w:rsidRPr="00CB675B">
        <w:t xml:space="preserve"> (dle požadavků výše), </w:t>
      </w:r>
    </w:p>
    <w:p w14:paraId="2821D90A" w14:textId="7043B0A4" w:rsidR="002656AE" w:rsidRPr="00CB675B" w:rsidRDefault="002656AE" w:rsidP="004D0545">
      <w:pPr>
        <w:spacing w:line="276" w:lineRule="auto"/>
        <w:ind w:left="705" w:hanging="705"/>
      </w:pPr>
      <w:r w:rsidRPr="00CB675B">
        <w:t>-</w:t>
      </w:r>
      <w:r w:rsidRPr="00CB675B">
        <w:tab/>
      </w:r>
      <w:r w:rsidRPr="00CB675B">
        <w:tab/>
        <w:t>kopii vazačského průkazu, popř. zápisu ze školení</w:t>
      </w:r>
      <w:r w:rsidR="00F82DFE" w:rsidRPr="00CB675B">
        <w:t xml:space="preserve"> vazačů</w:t>
      </w:r>
    </w:p>
    <w:p w14:paraId="7753A9A0" w14:textId="240A42BA" w:rsidR="002656AE" w:rsidRPr="00CB675B" w:rsidRDefault="002656AE" w:rsidP="002656AE">
      <w:pPr>
        <w:spacing w:line="276" w:lineRule="auto"/>
      </w:pPr>
      <w:r w:rsidRPr="00CB675B">
        <w:t>-</w:t>
      </w:r>
      <w:r w:rsidRPr="00CB675B">
        <w:tab/>
        <w:t xml:space="preserve">kopie Oprávnění k výkonu </w:t>
      </w:r>
      <w:r w:rsidR="00CE24E2" w:rsidRPr="00CB675B">
        <w:t>zeměměřických</w:t>
      </w:r>
      <w:r w:rsidRPr="00CB675B">
        <w:t xml:space="preserve"> činností</w:t>
      </w:r>
    </w:p>
    <w:p w14:paraId="279D0C4A" w14:textId="2CAC9DCD" w:rsidR="00D720DD" w:rsidRPr="00CB675B" w:rsidRDefault="002656AE" w:rsidP="00AE570E">
      <w:pPr>
        <w:spacing w:line="276" w:lineRule="auto"/>
        <w:ind w:left="705" w:hanging="705"/>
      </w:pPr>
      <w:bookmarkStart w:id="58" w:name="_Toc48196771"/>
      <w:r w:rsidRPr="00CB675B">
        <w:t>-</w:t>
      </w:r>
      <w:r w:rsidRPr="00CB675B">
        <w:tab/>
        <w:t>kopii Osvědčení o autorizaci podle zákona č. 360/1992 Sb., o výkonu povolání autorizovaných architektů a o výkonu povolání autorizovaných inženýrů a techniků činných ve výstavbě</w:t>
      </w:r>
      <w:r w:rsidR="009D3048" w:rsidRPr="00CB675B">
        <w:t xml:space="preserve"> pro stavbyvedoucího</w:t>
      </w:r>
      <w:bookmarkEnd w:id="58"/>
    </w:p>
    <w:p w14:paraId="74094EF1" w14:textId="32EB68D7" w:rsidR="004A49E4" w:rsidRPr="00CB675B" w:rsidRDefault="00AE570E" w:rsidP="00AE570E">
      <w:pPr>
        <w:spacing w:line="276" w:lineRule="auto"/>
        <w:ind w:left="705" w:hanging="705"/>
      </w:pPr>
      <w:r w:rsidRPr="00CB675B">
        <w:t xml:space="preserve"> - </w:t>
      </w:r>
      <w:r w:rsidRPr="00CB675B">
        <w:tab/>
      </w:r>
      <w:r w:rsidR="004A49E4" w:rsidRPr="00CB675B">
        <w:t xml:space="preserve">oprávnění k montáži a opravám elektrických zařízení dodavatelským způsobem v rozsahu alespoň - vyhrazená elektrická zařízení min. pro napěťovou hladinu do 1000 V střídavého </w:t>
      </w:r>
      <w:proofErr w:type="gramStart"/>
      <w:r w:rsidR="004A49E4" w:rsidRPr="00CB675B">
        <w:t>napětí  ,</w:t>
      </w:r>
      <w:proofErr w:type="gramEnd"/>
      <w:r w:rsidR="004A49E4" w:rsidRPr="00CB675B">
        <w:t xml:space="preserve"> v objektech třídy A vydané organizací státního odborného dozoru nad bezpečností vyhrazených technických zařízení ve smyslu §154 a §155 zákona č. 500/2004 Sb., v platném znění a § 6a odst. 1 písm. c) zákona č. 174/1968 Sb.;</w:t>
      </w:r>
    </w:p>
    <w:p w14:paraId="096E5E8F" w14:textId="31BA8663" w:rsidR="00634320" w:rsidRPr="00CB675B" w:rsidRDefault="00D720DD" w:rsidP="00AE570E">
      <w:pPr>
        <w:spacing w:line="276" w:lineRule="auto"/>
        <w:ind w:left="705" w:hanging="705"/>
      </w:pPr>
      <w:bookmarkStart w:id="59" w:name="_Toc48196772"/>
      <w:r w:rsidRPr="00CB675B">
        <w:t xml:space="preserve">- </w:t>
      </w:r>
      <w:r w:rsidRPr="00CB675B">
        <w:tab/>
      </w:r>
      <w:r w:rsidR="00A566EC" w:rsidRPr="00CB675B">
        <w:t>kopie</w:t>
      </w:r>
      <w:r w:rsidR="00634320" w:rsidRPr="00CB675B">
        <w:t xml:space="preserve"> </w:t>
      </w:r>
      <w:r w:rsidR="0066408B">
        <w:t xml:space="preserve">dokladu </w:t>
      </w:r>
      <w:proofErr w:type="gramStart"/>
      <w:r w:rsidR="0066408B">
        <w:t xml:space="preserve">o </w:t>
      </w:r>
      <w:r w:rsidR="00634320" w:rsidRPr="00CB675B">
        <w:t xml:space="preserve"> absolvování</w:t>
      </w:r>
      <w:proofErr w:type="gramEnd"/>
      <w:r w:rsidR="00634320" w:rsidRPr="00CB675B">
        <w:t xml:space="preserve"> školení pro montéry montáž</w:t>
      </w:r>
      <w:r w:rsidR="005D107F" w:rsidRPr="00CB675B">
        <w:t>e</w:t>
      </w:r>
      <w:r w:rsidR="00634320" w:rsidRPr="00CB675B">
        <w:t xml:space="preserve"> kabelových souborů NN</w:t>
      </w:r>
      <w:bookmarkEnd w:id="59"/>
      <w:r w:rsidR="00E46C6D">
        <w:t>, zadavatel umožňuje, aby tento doklad předložil pouze vybraný dodavatel</w:t>
      </w:r>
      <w:r w:rsidR="003436DB">
        <w:t>, a to</w:t>
      </w:r>
      <w:r w:rsidR="00E46C6D">
        <w:t xml:space="preserve"> až před podpisem smlouvy, resp. rámcové dohody, doklad nemusí být součástí dodavatelovy žádosti o zařazení do systému kvalifikace,</w:t>
      </w:r>
    </w:p>
    <w:p w14:paraId="002F755C" w14:textId="584676E1" w:rsidR="00E87BAD" w:rsidRPr="00CB675B" w:rsidRDefault="00E87BAD" w:rsidP="00E87BAD">
      <w:pPr>
        <w:pStyle w:val="Odstavecseseznamem"/>
        <w:widowControl w:val="0"/>
        <w:numPr>
          <w:ilvl w:val="2"/>
          <w:numId w:val="14"/>
        </w:numPr>
        <w:spacing w:before="120" w:after="200" w:line="276" w:lineRule="auto"/>
        <w:ind w:left="709" w:hanging="709"/>
        <w:jc w:val="both"/>
      </w:pPr>
      <w:bookmarkStart w:id="60" w:name="_Hlk48652379"/>
      <w:r w:rsidRPr="00CB675B">
        <w:t>kopie dokladu osoby odborně způsobilé k zajišťování úkolů v prevenci rizik v oblasti bezpečnosti a ochrany zdraví při práci podle zákona č. 309/2006 Sb.,</w:t>
      </w:r>
    </w:p>
    <w:bookmarkEnd w:id="60"/>
    <w:p w14:paraId="20D33FE7" w14:textId="6655D634" w:rsidR="002656AE" w:rsidRPr="00CB675B" w:rsidRDefault="009D3048" w:rsidP="002656AE">
      <w:pPr>
        <w:ind w:left="705" w:hanging="705"/>
      </w:pPr>
      <w:r w:rsidRPr="00CB675B">
        <w:t xml:space="preserve">- </w:t>
      </w:r>
      <w:r w:rsidRPr="00CB675B">
        <w:tab/>
      </w:r>
      <w:r w:rsidRPr="00CB675B">
        <w:rPr>
          <w:rFonts w:cstheme="minorHAnsi"/>
        </w:rPr>
        <w:t xml:space="preserve">kopii Osvědčení o autorizaci podle zákona č. 360/1992 Sb., o výkonu povolání autorizovaných architektů a o výkonu povolání autorizovaných inženýrů a techniků činných ve výstavbě (pro </w:t>
      </w:r>
      <w:r w:rsidR="005D107F" w:rsidRPr="00CB675B">
        <w:rPr>
          <w:rFonts w:cstheme="minorHAnsi"/>
        </w:rPr>
        <w:t>vypracování projektové dokumentace staveb</w:t>
      </w:r>
      <w:r w:rsidRPr="00CB675B">
        <w:rPr>
          <w:rFonts w:cstheme="minorHAnsi"/>
        </w:rPr>
        <w:t>)</w:t>
      </w:r>
    </w:p>
    <w:p w14:paraId="63475429" w14:textId="77777777" w:rsidR="002656AE" w:rsidRPr="00CB675B"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61" w:name="_Toc48196773"/>
      <w:r w:rsidRPr="00CB675B">
        <w:rPr>
          <w:rFonts w:asciiTheme="minorHAnsi" w:eastAsiaTheme="minorHAnsi" w:hAnsiTheme="minorHAnsi" w:cstheme="minorBidi"/>
          <w:b/>
          <w:color w:val="auto"/>
          <w:sz w:val="22"/>
          <w:szCs w:val="22"/>
          <w:u w:val="single"/>
        </w:rPr>
        <w:t>Doplňující informace k požadavku na předložení seznamu techniků</w:t>
      </w:r>
      <w:bookmarkEnd w:id="61"/>
    </w:p>
    <w:p w14:paraId="4274A187" w14:textId="77777777" w:rsidR="002656AE" w:rsidRPr="00CB675B"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62" w:name="_Toc48196774"/>
      <w:r w:rsidRPr="00CB675B">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CB675B">
        <w:rPr>
          <w:rFonts w:asciiTheme="minorHAnsi" w:eastAsiaTheme="minorHAnsi" w:hAnsiTheme="minorHAnsi" w:cstheme="minorBidi"/>
          <w:color w:val="auto"/>
          <w:sz w:val="22"/>
          <w:szCs w:val="22"/>
        </w:rPr>
        <w:t>vyhl</w:t>
      </w:r>
      <w:proofErr w:type="spellEnd"/>
      <w:r w:rsidRPr="00CB675B">
        <w:rPr>
          <w:rFonts w:asciiTheme="minorHAnsi" w:eastAsiaTheme="minorHAnsi" w:hAnsiTheme="minorHAnsi" w:cstheme="minorBidi"/>
          <w:color w:val="auto"/>
          <w:sz w:val="22"/>
          <w:szCs w:val="22"/>
        </w:rPr>
        <w:t>. č. 19/1979 Sb. a k zák. č. 200/1994 Sb.</w:t>
      </w:r>
      <w:bookmarkEnd w:id="62"/>
    </w:p>
    <w:p w14:paraId="4923FF8C" w14:textId="77777777" w:rsidR="002656AE" w:rsidRPr="00CB675B" w:rsidRDefault="002656AE" w:rsidP="002656AE">
      <w:pPr>
        <w:spacing w:line="276" w:lineRule="auto"/>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50F6C9D" w14:textId="77777777" w:rsidR="002656AE" w:rsidRPr="00CB675B"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63" w:name="_Toc48196775"/>
      <w:bookmarkStart w:id="64" w:name="_Hlk48652247"/>
      <w:r w:rsidRPr="00CB675B">
        <w:rPr>
          <w:rFonts w:asciiTheme="minorHAnsi" w:eastAsiaTheme="minorHAnsi" w:hAnsiTheme="minorHAnsi" w:cstheme="minorBidi"/>
          <w:color w:val="auto"/>
          <w:sz w:val="22"/>
          <w:szCs w:val="22"/>
        </w:rPr>
        <w:t>Stejně tak zadavatel uzná doklady získané v zahraničí jako rovnocenné k</w:t>
      </w:r>
      <w:bookmarkEnd w:id="63"/>
      <w:r w:rsidRPr="00CB675B">
        <w:rPr>
          <w:rFonts w:asciiTheme="minorHAnsi" w:eastAsiaTheme="minorHAnsi" w:hAnsiTheme="minorHAnsi" w:cstheme="minorBidi"/>
          <w:color w:val="auto"/>
          <w:sz w:val="22"/>
          <w:szCs w:val="22"/>
        </w:rPr>
        <w:t> </w:t>
      </w:r>
    </w:p>
    <w:p w14:paraId="47307799" w14:textId="77777777" w:rsidR="002656AE" w:rsidRPr="00CB675B" w:rsidRDefault="002656AE" w:rsidP="00327720">
      <w:pPr>
        <w:pStyle w:val="Odstavecseseznamem"/>
        <w:widowControl w:val="0"/>
        <w:numPr>
          <w:ilvl w:val="2"/>
          <w:numId w:val="14"/>
        </w:numPr>
        <w:spacing w:before="120" w:after="200" w:line="276" w:lineRule="auto"/>
        <w:jc w:val="both"/>
      </w:pPr>
      <w:r w:rsidRPr="00CB675B">
        <w:lastRenderedPageBreak/>
        <w:t>dokladu osoby odborně způsobilé k zajišťování úkolů v prevenci rizik v oblasti bezpečnosti a ochrany zdraví při práci podle zákona č. 309/2006 Sb.,</w:t>
      </w:r>
    </w:p>
    <w:p w14:paraId="29690C17" w14:textId="77777777" w:rsidR="002656AE" w:rsidRPr="00CB675B" w:rsidRDefault="002656AE" w:rsidP="002656AE">
      <w:pPr>
        <w:spacing w:line="276" w:lineRule="auto"/>
        <w:jc w:val="both"/>
      </w:pPr>
      <w:r w:rsidRPr="00CB675B">
        <w:t>pokud budou tato osvědčení či doklady výše uvedeným způsobem uznány pro území České republiky.</w:t>
      </w:r>
    </w:p>
    <w:p w14:paraId="3E018A39" w14:textId="3B484CA0" w:rsidR="002656AE" w:rsidRPr="00CB675B" w:rsidRDefault="002656AE" w:rsidP="002656AE">
      <w:pPr>
        <w:spacing w:line="276" w:lineRule="auto"/>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5C208B91" w14:textId="77777777" w:rsidR="002656AE" w:rsidRPr="00CB675B" w:rsidRDefault="002656AE" w:rsidP="002656AE">
      <w:pPr>
        <w:spacing w:line="276" w:lineRule="auto"/>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p w14:paraId="29954379" w14:textId="77777777" w:rsidR="002656AE" w:rsidRPr="00CB675B"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65" w:name="_Toc48196776"/>
      <w:bookmarkEnd w:id="64"/>
      <w:r w:rsidRPr="00CB675B">
        <w:rPr>
          <w:rFonts w:asciiTheme="minorHAnsi" w:eastAsiaTheme="minorHAnsi" w:hAnsiTheme="minorHAnsi" w:cstheme="minorBidi"/>
          <w:b/>
          <w:color w:val="auto"/>
          <w:sz w:val="22"/>
          <w:szCs w:val="22"/>
          <w:u w:val="single"/>
        </w:rPr>
        <w:t>Prokázání více rolí jedním technikem</w:t>
      </w:r>
      <w:bookmarkEnd w:id="65"/>
    </w:p>
    <w:p w14:paraId="4CD5BBD8" w14:textId="7A63428D" w:rsidR="00D6236D" w:rsidRPr="00CB675B" w:rsidRDefault="00D6236D" w:rsidP="001D44DA">
      <w:pPr>
        <w:keepLines/>
        <w:spacing w:before="120" w:after="120" w:line="240" w:lineRule="auto"/>
        <w:jc w:val="both"/>
      </w:pPr>
      <w:bookmarkStart w:id="66" w:name="_Hlk32914114"/>
      <w:r w:rsidRPr="00CB675B">
        <w:t xml:space="preserve">V případě požadavku na doložení na osoby na pozici uvedené pod body 2.4.1 </w:t>
      </w:r>
      <w:r w:rsidR="004A49E4" w:rsidRPr="00CB675B">
        <w:t xml:space="preserve">a), </w:t>
      </w:r>
      <w:r w:rsidR="00E471C6" w:rsidRPr="00CB675B">
        <w:t>b</w:t>
      </w:r>
      <w:r w:rsidRPr="00CB675B">
        <w:t>), d) a e) mohou být plněny shodnou osobou, jestliže tato osoba splňuje tyto podmínky.</w:t>
      </w:r>
    </w:p>
    <w:p w14:paraId="1C5BD949" w14:textId="6E1EE4F8" w:rsidR="00D6236D" w:rsidRPr="00CB675B" w:rsidRDefault="00D6236D" w:rsidP="001D44DA">
      <w:pPr>
        <w:keepLines/>
        <w:spacing w:before="120" w:after="120" w:line="240" w:lineRule="auto"/>
        <w:jc w:val="both"/>
        <w:rPr>
          <w:strike/>
        </w:rPr>
      </w:pPr>
      <w:r w:rsidRPr="00CB675B">
        <w:t xml:space="preserve">V případě požadavku na doložení na osoby na pozici uvedené pod body 2.4.1 </w:t>
      </w:r>
      <w:r w:rsidR="00BF63E9" w:rsidRPr="00CB675B">
        <w:t>f</w:t>
      </w:r>
      <w:r w:rsidRPr="00CB675B">
        <w:t xml:space="preserve">) (revizní technik) je možné, aby tato pozice </w:t>
      </w:r>
      <w:r w:rsidR="006D20C5" w:rsidRPr="00CB675B">
        <w:t>mohla být plněna shodnou osobou uvedenou na pozici pod body 2.4.1 b)</w:t>
      </w:r>
      <w:r w:rsidR="00873233" w:rsidRPr="00CB675B">
        <w:t xml:space="preserve">, </w:t>
      </w:r>
      <w:r w:rsidR="006D20C5" w:rsidRPr="00CB675B">
        <w:t>c)</w:t>
      </w:r>
      <w:r w:rsidR="00AD2DEE" w:rsidRPr="00CB675B">
        <w:t xml:space="preserve"> a </w:t>
      </w:r>
      <w:r w:rsidR="00AD2DEE" w:rsidRPr="00CB675B">
        <w:rPr>
          <w:b/>
          <w:bCs/>
        </w:rPr>
        <w:t>g)</w:t>
      </w:r>
      <w:r w:rsidR="00AD2DEE" w:rsidRPr="00CB675B">
        <w:t>.</w:t>
      </w:r>
    </w:p>
    <w:p w14:paraId="609424C8" w14:textId="1EC1184F" w:rsidR="00B07BC7" w:rsidRPr="00CB675B" w:rsidRDefault="002656AE" w:rsidP="002656AE">
      <w:pPr>
        <w:spacing w:line="276" w:lineRule="auto"/>
        <w:jc w:val="both"/>
      </w:pPr>
      <w:r w:rsidRPr="00CB675B">
        <w:t>V případě požadavku na doložení na osobu na pozici stavbyvedoucího disponující</w:t>
      </w:r>
      <w:r w:rsidRPr="00CB675B" w:rsidDel="00946247">
        <w:t xml:space="preserve"> </w:t>
      </w:r>
      <w:r w:rsidRPr="00CB675B">
        <w:t xml:space="preserve">osvědčením o autorizaci podle zákona č. 360/1992 Sb., viz bod </w:t>
      </w:r>
      <w:r w:rsidR="00BF63E9" w:rsidRPr="00CB675B">
        <w:t>j</w:t>
      </w:r>
      <w:r w:rsidRPr="00CB675B">
        <w:t xml:space="preserve">) může být tato osoba shodná s osobou dle </w:t>
      </w:r>
      <w:r w:rsidR="004B321A" w:rsidRPr="00CB675B">
        <w:t>b,</w:t>
      </w:r>
      <w:r w:rsidR="006706CF" w:rsidRPr="00CB675B">
        <w:t xml:space="preserve"> </w:t>
      </w:r>
      <w:r w:rsidR="004B321A" w:rsidRPr="00CB675B">
        <w:t>c,</w:t>
      </w:r>
      <w:r w:rsidR="006706CF" w:rsidRPr="00CB675B">
        <w:t xml:space="preserve"> </w:t>
      </w:r>
      <w:proofErr w:type="gramStart"/>
      <w:r w:rsidR="004B321A" w:rsidRPr="00CB675B">
        <w:t xml:space="preserve">f, </w:t>
      </w:r>
      <w:r w:rsidR="006706CF" w:rsidRPr="00CB675B">
        <w:t xml:space="preserve"> </w:t>
      </w:r>
      <w:r w:rsidR="00BF63E9" w:rsidRPr="00CB675B">
        <w:t>k</w:t>
      </w:r>
      <w:proofErr w:type="gramEnd"/>
      <w:r w:rsidRPr="00CB675B">
        <w:t>)</w:t>
      </w:r>
      <w:r w:rsidR="00D8251B" w:rsidRPr="00CB675B">
        <w:t>,</w:t>
      </w:r>
      <w:r w:rsidRPr="00CB675B">
        <w:t xml:space="preserve"> jestliže tato splňuje tuto podmínku. V případě požadavku na doložení na osobu na pozici BOZP, viz bod </w:t>
      </w:r>
      <w:r w:rsidR="00BF63E9" w:rsidRPr="00CB675B">
        <w:t>g</w:t>
      </w:r>
      <w:r w:rsidRPr="00CB675B">
        <w:t>) může být tato osoba shodná s osobou dle</w:t>
      </w:r>
      <w:r w:rsidR="00D473D2" w:rsidRPr="00CB675B">
        <w:t xml:space="preserve"> bodů</w:t>
      </w:r>
      <w:r w:rsidRPr="00CB675B">
        <w:t xml:space="preserve"> </w:t>
      </w:r>
      <w:r w:rsidR="00D8251B" w:rsidRPr="00CB675B">
        <w:t xml:space="preserve">a), </w:t>
      </w:r>
      <w:r w:rsidR="00B07BC7" w:rsidRPr="00CB675B">
        <w:t>b</w:t>
      </w:r>
      <w:r w:rsidRPr="00CB675B">
        <w:t xml:space="preserve">), </w:t>
      </w:r>
      <w:r w:rsidR="00B07BC7" w:rsidRPr="00CB675B">
        <w:t>c</w:t>
      </w:r>
      <w:r w:rsidRPr="00CB675B">
        <w:t>)</w:t>
      </w:r>
      <w:r w:rsidR="00AD2DEE" w:rsidRPr="00CB675B">
        <w:rPr>
          <w:b/>
          <w:bCs/>
        </w:rPr>
        <w:t xml:space="preserve"> a f)</w:t>
      </w:r>
      <w:r w:rsidR="0021410A" w:rsidRPr="00CB675B">
        <w:t>,</w:t>
      </w:r>
      <w:r w:rsidRPr="00CB675B">
        <w:t xml:space="preserve"> jestliže tato splňuje tuto podmínku. </w:t>
      </w:r>
    </w:p>
    <w:p w14:paraId="112FDE40" w14:textId="44A68BFC" w:rsidR="004A49E4" w:rsidRPr="00CB675B" w:rsidRDefault="004A49E4" w:rsidP="002656AE">
      <w:pPr>
        <w:spacing w:line="276" w:lineRule="auto"/>
        <w:jc w:val="both"/>
      </w:pPr>
      <w:r w:rsidRPr="00CB675B">
        <w:t xml:space="preserve">Zadavatel nade vší pochybnost uvádí, že nelze jednou osobou prokazovat splnění podmínek 2.4.1 </w:t>
      </w:r>
      <w:proofErr w:type="gramStart"/>
      <w:r w:rsidRPr="00CB675B">
        <w:t>a)-</w:t>
      </w:r>
      <w:proofErr w:type="gramEnd"/>
      <w:r w:rsidRPr="00CB675B">
        <w:t>k).</w:t>
      </w:r>
    </w:p>
    <w:p w14:paraId="5E4A39EB" w14:textId="2D63F27E" w:rsidR="002656AE" w:rsidRPr="00CB675B" w:rsidRDefault="002656AE" w:rsidP="002656AE">
      <w:pPr>
        <w:spacing w:line="276" w:lineRule="auto"/>
        <w:jc w:val="both"/>
      </w:pPr>
      <w:r w:rsidRPr="00CB675B">
        <w:t>Všechny ostatní písmena musí být prokázány různými osobami.</w:t>
      </w:r>
    </w:p>
    <w:p w14:paraId="6E5A8B76" w14:textId="6A4BAE44" w:rsidR="00C33A13" w:rsidRPr="00CB675B" w:rsidRDefault="00C33A13" w:rsidP="002656AE">
      <w:pPr>
        <w:spacing w:line="276" w:lineRule="auto"/>
        <w:jc w:val="both"/>
        <w:rPr>
          <w:b/>
        </w:rPr>
      </w:pPr>
      <w:r w:rsidRPr="00CB675B">
        <w:rPr>
          <w:b/>
        </w:rPr>
        <w:t>Zadavatel upozorňuje, že v souladu s</w:t>
      </w:r>
      <w:r w:rsidR="00DF00CC" w:rsidRPr="00CB675B">
        <w:rPr>
          <w:b/>
        </w:rPr>
        <w:t xml:space="preserve"> požadavkem </w:t>
      </w:r>
      <w:r w:rsidRPr="00CB675B">
        <w:rPr>
          <w:b/>
        </w:rPr>
        <w:t xml:space="preserve">§ 105 odst. 2 ZZVZ bude po dodavateli v zadávací dokumentaci požadovat, aby zadavatelem určené významné činnosti </w:t>
      </w:r>
      <w:r w:rsidR="00DF00CC" w:rsidRPr="00CB675B">
        <w:rPr>
          <w:b/>
        </w:rPr>
        <w:t xml:space="preserve">prováděné osobami uvedenými pod bodem 2.4.1 b) </w:t>
      </w:r>
      <w:r w:rsidRPr="00CB675B">
        <w:rPr>
          <w:b/>
        </w:rPr>
        <w:t>při plnění veřejné zakázky</w:t>
      </w:r>
      <w:r w:rsidR="00DF00CC" w:rsidRPr="00CB675B">
        <w:rPr>
          <w:b/>
        </w:rPr>
        <w:t>,</w:t>
      </w:r>
      <w:r w:rsidRPr="00CB675B">
        <w:rPr>
          <w:b/>
        </w:rPr>
        <w:t xml:space="preserve"> byly plněny přímo vybraným dodavatelem.</w:t>
      </w:r>
    </w:p>
    <w:p w14:paraId="63FFFD0A" w14:textId="6BEC871A" w:rsidR="00C30391" w:rsidRPr="00CB675B" w:rsidRDefault="00C30391" w:rsidP="00C30391">
      <w:pPr>
        <w:spacing w:before="160"/>
        <w:jc w:val="both"/>
        <w:rPr>
          <w:b/>
        </w:rPr>
      </w:pPr>
      <w:r w:rsidRPr="00CB675B">
        <w:rPr>
          <w:b/>
        </w:rPr>
        <w:t xml:space="preserve">V případě, že dodavatel bude podávat žádost o účast do více částí (kategorií) Systému kvalifikace, které se vztahují ke konkrétnímu jednomu regionu (tj. např. Brno) může shodné osoby uvádět ve více kategoriích (např. Část 1, Část 2, Část 3 </w:t>
      </w:r>
      <w:r w:rsidRPr="00CB675B">
        <w:rPr>
          <w:b/>
          <w:bCs/>
        </w:rPr>
        <w:t>– viz. strana 22 a 23</w:t>
      </w:r>
      <w:r w:rsidRPr="00CB675B">
        <w:rPr>
          <w:b/>
        </w:rPr>
        <w:t>) jednom regionu Systému kvalifikace. Toto ustanovení neplatí pro rozdílné regiony</w:t>
      </w:r>
      <w:r w:rsidR="00120255"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08C4792A" w14:textId="7C21931D" w:rsidR="003B4B65" w:rsidRPr="00CB675B" w:rsidRDefault="002656AE" w:rsidP="003B4B65">
      <w:pPr>
        <w:keepLines/>
        <w:spacing w:before="120" w:after="120" w:line="240" w:lineRule="auto"/>
        <w:jc w:val="both"/>
        <w:rPr>
          <w:b/>
        </w:rPr>
      </w:pPr>
      <w:bookmarkStart w:id="67" w:name="_Hlk32996141"/>
      <w:bookmarkEnd w:id="66"/>
      <w:r w:rsidRPr="00CB675B">
        <w:rPr>
          <w:b/>
        </w:rPr>
        <w:lastRenderedPageBreak/>
        <w:t>Poznámka: Zadavatel požaduje, aby osoby uvedené v 2.</w:t>
      </w:r>
      <w:r w:rsidR="000E6FEC" w:rsidRPr="00CB675B">
        <w:rPr>
          <w:b/>
        </w:rPr>
        <w:t>4</w:t>
      </w:r>
      <w:r w:rsidRPr="00CB675B">
        <w:rPr>
          <w:b/>
        </w:rPr>
        <w:t xml:space="preserve">.1 pod </w:t>
      </w:r>
      <w:r w:rsidR="00B07BC7" w:rsidRPr="00CB675B">
        <w:rPr>
          <w:b/>
        </w:rPr>
        <w:t>b),</w:t>
      </w:r>
      <w:r w:rsidR="006706CF" w:rsidRPr="00CB675B">
        <w:rPr>
          <w:b/>
        </w:rPr>
        <w:t xml:space="preserve"> </w:t>
      </w:r>
      <w:r w:rsidR="00B07BC7" w:rsidRPr="00CB675B">
        <w:rPr>
          <w:b/>
        </w:rPr>
        <w:t>c),</w:t>
      </w:r>
      <w:r w:rsidR="006706CF" w:rsidRPr="00CB675B">
        <w:rPr>
          <w:b/>
        </w:rPr>
        <w:t xml:space="preserve"> </w:t>
      </w:r>
      <w:r w:rsidR="00416E7B" w:rsidRPr="00CB675B">
        <w:rPr>
          <w:b/>
        </w:rPr>
        <w:t>f</w:t>
      </w:r>
      <w:r w:rsidR="003C6488" w:rsidRPr="00CB675B">
        <w:rPr>
          <w:b/>
        </w:rPr>
        <w:t>)</w:t>
      </w:r>
      <w:r w:rsidR="00B07BC7" w:rsidRPr="00CB675B">
        <w:rPr>
          <w:b/>
        </w:rPr>
        <w:t>,</w:t>
      </w:r>
      <w:r w:rsidR="006706CF" w:rsidRPr="00CB675B">
        <w:rPr>
          <w:b/>
        </w:rPr>
        <w:t xml:space="preserve"> </w:t>
      </w:r>
      <w:r w:rsidR="00B07BC7" w:rsidRPr="00CB675B">
        <w:rPr>
          <w:b/>
        </w:rPr>
        <w:t>g),</w:t>
      </w:r>
      <w:r w:rsidR="006706CF" w:rsidRPr="00CB675B">
        <w:rPr>
          <w:b/>
        </w:rPr>
        <w:t xml:space="preserve"> </w:t>
      </w:r>
      <w:r w:rsidR="00B07BC7" w:rsidRPr="00CB675B">
        <w:rPr>
          <w:b/>
        </w:rPr>
        <w:t>h),</w:t>
      </w:r>
      <w:r w:rsidR="006706CF" w:rsidRPr="00CB675B">
        <w:rPr>
          <w:b/>
        </w:rPr>
        <w:t xml:space="preserve"> </w:t>
      </w:r>
      <w:r w:rsidR="00B07BC7" w:rsidRPr="00CB675B">
        <w:rPr>
          <w:b/>
        </w:rPr>
        <w:t>i),</w:t>
      </w:r>
      <w:r w:rsidR="006706CF" w:rsidRPr="00CB675B">
        <w:rPr>
          <w:b/>
        </w:rPr>
        <w:t xml:space="preserve"> </w:t>
      </w:r>
      <w:r w:rsidR="00B07BC7" w:rsidRPr="00CB675B">
        <w:rPr>
          <w:b/>
        </w:rPr>
        <w:t>j),</w:t>
      </w:r>
      <w:r w:rsidR="006706CF" w:rsidRPr="00CB675B">
        <w:rPr>
          <w:b/>
        </w:rPr>
        <w:t xml:space="preserve"> </w:t>
      </w:r>
      <w:r w:rsidR="00B07BC7" w:rsidRPr="00CB675B">
        <w:rPr>
          <w:b/>
        </w:rPr>
        <w:t>k</w:t>
      </w:r>
      <w:r w:rsidRPr="00CB675B">
        <w:rPr>
          <w:b/>
        </w:rPr>
        <w:t>) –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656FE0" w:rsidRPr="00CB675B">
        <w:rPr>
          <w:b/>
        </w:rPr>
        <w:t>,</w:t>
      </w:r>
      <w:r w:rsidRPr="00CB675B">
        <w:rPr>
          <w:b/>
        </w:rPr>
        <w:t xml:space="preserve"> a to </w:t>
      </w:r>
      <w:r w:rsidR="00CE24E2" w:rsidRPr="00CB675B">
        <w:rPr>
          <w:b/>
        </w:rPr>
        <w:t xml:space="preserve">alespoň </w:t>
      </w:r>
      <w:r w:rsidRPr="00CB675B">
        <w:rPr>
          <w:b/>
        </w:rPr>
        <w:t xml:space="preserve">na úrovni B1 dle „Společného evropského referenčního rámce pro klasifikaci znalostí cizích jazyků“ definovaného v rámci Evropské unie. </w:t>
      </w:r>
      <w:bookmarkStart w:id="68" w:name="_Hlk33790014"/>
      <w:r w:rsidRPr="00CB675B">
        <w:rPr>
          <w:b/>
        </w:rPr>
        <w:t>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656FE0" w:rsidRPr="00CB675B">
        <w:rPr>
          <w:b/>
        </w:rPr>
        <w:t>,</w:t>
      </w:r>
      <w:r w:rsidRPr="00CB675B">
        <w:rPr>
          <w:b/>
        </w:rPr>
        <w:t xml:space="preserve"> která neovládá český jazyk, přítomen na pracovišti).</w:t>
      </w:r>
      <w:bookmarkEnd w:id="67"/>
      <w:bookmarkEnd w:id="68"/>
    </w:p>
    <w:p w14:paraId="2F15C4E9" w14:textId="712FDE68" w:rsidR="00901C57" w:rsidRPr="00CB675B" w:rsidRDefault="00901C57" w:rsidP="003B4B65">
      <w:pPr>
        <w:keepLines/>
        <w:spacing w:before="120" w:after="120" w:line="240" w:lineRule="auto"/>
        <w:jc w:val="both"/>
        <w:rPr>
          <w:b/>
        </w:rPr>
      </w:pPr>
    </w:p>
    <w:p w14:paraId="54742BB9" w14:textId="77777777" w:rsidR="00901C57" w:rsidRPr="00CB675B" w:rsidRDefault="00901C57" w:rsidP="003B4B65">
      <w:pPr>
        <w:keepLines/>
        <w:spacing w:before="120" w:after="120" w:line="240" w:lineRule="auto"/>
        <w:jc w:val="both"/>
        <w:rPr>
          <w:b/>
        </w:rPr>
      </w:pPr>
    </w:p>
    <w:p w14:paraId="096EF757" w14:textId="71DEC3CA" w:rsidR="00410883" w:rsidRPr="00CB675B" w:rsidRDefault="00410883" w:rsidP="00BF63E9">
      <w:pPr>
        <w:pStyle w:val="Odstavecseseznamem"/>
        <w:numPr>
          <w:ilvl w:val="2"/>
          <w:numId w:val="41"/>
        </w:numPr>
        <w:spacing w:before="240" w:after="120"/>
        <w:rPr>
          <w:b/>
          <w:u w:val="single"/>
        </w:rPr>
      </w:pPr>
      <w:r w:rsidRPr="00CB675B">
        <w:rPr>
          <w:b/>
          <w:u w:val="single"/>
        </w:rPr>
        <w:t>Seznam technického vybavení</w:t>
      </w:r>
    </w:p>
    <w:p w14:paraId="01137264" w14:textId="77777777" w:rsidR="00410883" w:rsidRPr="00CB675B" w:rsidRDefault="00410883" w:rsidP="00410883">
      <w:pPr>
        <w:spacing w:line="276" w:lineRule="auto"/>
        <w:rPr>
          <w:rFonts w:cstheme="minorHAnsi"/>
        </w:rPr>
      </w:pPr>
      <w:bookmarkStart w:id="69" w:name="_Hlk48222554"/>
      <w:r w:rsidRPr="00CB675B">
        <w:rPr>
          <w:rFonts w:cstheme="minorHAnsi"/>
        </w:rPr>
        <w:t>Minimální úroveň technického kvalifikačního kritéria, jehož splnění má být předložením seznamu prokázáno, vymezuje zadavatel následovně:</w:t>
      </w:r>
    </w:p>
    <w:p w14:paraId="0C063811"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alespoň 1 vozidlo do 3,5t. pro přepravu osob a materiálu, a zároveň</w:t>
      </w:r>
    </w:p>
    <w:p w14:paraId="65A1A703"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 xml:space="preserve">Ochranné pomůcky pro práci na elektrickém zařízení dle dokumentu Zásady a povinnosti cizích fyzických nebo právnických osob na pracovišti E.ON_2018 - </w:t>
      </w:r>
      <w:hyperlink r:id="rId16" w:history="1">
        <w:r w:rsidRPr="00CB675B">
          <w:rPr>
            <w:rStyle w:val="Hypertextovodkaz"/>
            <w:rFonts w:cstheme="minorHAnsi"/>
            <w:color w:val="auto"/>
          </w:rPr>
          <w:t>https://www.eon-distribuce.cz/vseobecne-nakupni-podminky</w:t>
        </w:r>
      </w:hyperlink>
      <w:r w:rsidRPr="00CB675B">
        <w:rPr>
          <w:rFonts w:cstheme="minorHAnsi"/>
          <w:szCs w:val="20"/>
        </w:rPr>
        <w:t>, a zároveň</w:t>
      </w:r>
    </w:p>
    <w:p w14:paraId="0590F8D5"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Nářadí způsobilé pro práci na elektrickém zařízení a ostatní nářadí pro další práce související s realizací staveb na klíč.</w:t>
      </w:r>
    </w:p>
    <w:p w14:paraId="346DA35D" w14:textId="77777777" w:rsidR="00DD46CC" w:rsidRPr="00CB675B" w:rsidRDefault="00DD46CC" w:rsidP="00DD46CC">
      <w:pPr>
        <w:spacing w:after="0" w:line="240" w:lineRule="auto"/>
        <w:jc w:val="both"/>
      </w:pPr>
    </w:p>
    <w:p w14:paraId="612F673F" w14:textId="51C602FE" w:rsidR="00DD46CC" w:rsidRPr="00CB675B" w:rsidRDefault="00DD46CC" w:rsidP="00DD46CC">
      <w:pPr>
        <w:spacing w:after="0" w:line="240" w:lineRule="auto"/>
        <w:jc w:val="both"/>
      </w:pPr>
      <w:r w:rsidRPr="00CB675B">
        <w:t xml:space="preserve">a dále </w:t>
      </w:r>
      <w:proofErr w:type="gramStart"/>
      <w:r w:rsidRPr="00CB675B">
        <w:t>bude  uvedeno</w:t>
      </w:r>
      <w:proofErr w:type="gramEnd"/>
      <w:r w:rsidRPr="00CB675B">
        <w:t>,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213A39BE" w14:textId="77777777" w:rsidR="00DD46CC" w:rsidRPr="00CB675B" w:rsidRDefault="00DD46CC" w:rsidP="00DD46CC">
      <w:pPr>
        <w:spacing w:after="0" w:line="240" w:lineRule="auto"/>
        <w:jc w:val="both"/>
        <w:rPr>
          <w:highlight w:val="yellow"/>
        </w:rPr>
      </w:pPr>
    </w:p>
    <w:p w14:paraId="7298C41C" w14:textId="58E69B0F" w:rsidR="00DD46CC" w:rsidRPr="00CB675B" w:rsidRDefault="00DD46CC" w:rsidP="00DD46CC">
      <w:pPr>
        <w:spacing w:after="0" w:line="240" w:lineRule="auto"/>
        <w:jc w:val="both"/>
      </w:pPr>
      <w:r w:rsidRPr="00CB675B">
        <w:t>Pokyny pro dodavatele: Pokud se dodavatel uchází o více částí, je požadavek na minimální seznam technického vybavení násoben takovou hodnotou, která odpovídá počtu částí, o které se dodavatel uchází.</w:t>
      </w:r>
    </w:p>
    <w:bookmarkEnd w:id="69"/>
    <w:p w14:paraId="69A85969" w14:textId="77777777" w:rsidR="00DD46CC" w:rsidRPr="00CB675B" w:rsidRDefault="00DD46CC" w:rsidP="00DD46CC">
      <w:pPr>
        <w:pStyle w:val="Odstavecseseznamem"/>
        <w:spacing w:after="0" w:line="240" w:lineRule="auto"/>
        <w:ind w:left="1428"/>
        <w:jc w:val="both"/>
      </w:pPr>
    </w:p>
    <w:p w14:paraId="7A7AF911" w14:textId="77777777" w:rsidR="00DD46CC" w:rsidRPr="00CB675B"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5AB1FEE7" w14:textId="721FEF2C" w:rsidR="00DD46CC" w:rsidRPr="00CB675B"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sz w:val="22"/>
          <w:szCs w:val="22"/>
          <w:lang w:val="cs-CZ"/>
        </w:rPr>
      </w:pPr>
      <w:r w:rsidRPr="00CB675B">
        <w:rPr>
          <w:rFonts w:asciiTheme="minorHAnsi" w:hAnsiTheme="minorHAnsi"/>
          <w:sz w:val="22"/>
          <w:szCs w:val="22"/>
          <w:lang w:val="cs-CZ"/>
        </w:rPr>
        <w:t>Dodavatel předloží čestné prohlášení (v případě poddodavatelů – uvést konkrétní poddodavatele, kteří tuto činnost budou zajišťovat</w:t>
      </w:r>
      <w:proofErr w:type="gramStart"/>
      <w:r w:rsidRPr="00CB675B">
        <w:rPr>
          <w:rFonts w:asciiTheme="minorHAnsi" w:hAnsiTheme="minorHAnsi"/>
          <w:sz w:val="22"/>
          <w:szCs w:val="22"/>
          <w:lang w:val="cs-CZ"/>
        </w:rPr>
        <w:t>),   </w:t>
      </w:r>
      <w:proofErr w:type="gramEnd"/>
      <w:r w:rsidRPr="00CB675B">
        <w:rPr>
          <w:rFonts w:asciiTheme="minorHAnsi" w:hAnsiTheme="minorHAnsi"/>
          <w:sz w:val="22"/>
          <w:szCs w:val="22"/>
          <w:lang w:val="cs-CZ"/>
        </w:rPr>
        <w:t>příloha č. 6, že disponuje, nebo bude disponovat v případě získání VZ potřebným vybavením. Před podpisem jednotlivých dílčích smluv, v rámci součinnosti, doloží vybraný dodavatel výpis z majetkové evidence</w:t>
      </w:r>
      <w:r w:rsidR="00A84F17" w:rsidRPr="00CB675B">
        <w:rPr>
          <w:rFonts w:asciiTheme="minorHAnsi" w:hAnsiTheme="minorHAnsi"/>
          <w:sz w:val="22"/>
          <w:szCs w:val="22"/>
          <w:lang w:val="cs-CZ"/>
        </w:rPr>
        <w:t>,</w:t>
      </w:r>
      <w:r w:rsidRPr="00CB675B">
        <w:rPr>
          <w:rFonts w:asciiTheme="minorHAnsi" w:hAnsiTheme="minorHAnsi"/>
          <w:sz w:val="22"/>
          <w:szCs w:val="22"/>
          <w:lang w:val="cs-CZ"/>
        </w:rPr>
        <w:t xml:space="preserve"> popř. způsob smluvního zajištění vybavení min. po dobu plnění dané zakázky. </w:t>
      </w:r>
    </w:p>
    <w:p w14:paraId="798CDC53" w14:textId="77777777" w:rsidR="00DD46CC" w:rsidRPr="00CB675B" w:rsidRDefault="00DD46CC" w:rsidP="006706CF">
      <w:pPr>
        <w:spacing w:after="120"/>
        <w:jc w:val="both"/>
        <w:rPr>
          <w:rFonts w:cstheme="minorHAnsi"/>
        </w:rPr>
      </w:pPr>
      <w:r w:rsidRPr="00CB675B">
        <w:rPr>
          <w:rFonts w:cstheme="minorHAnsi"/>
        </w:rPr>
        <w:t xml:space="preserve">Zadavatel nevyžaduje podepsaný formulář do žádosti. </w:t>
      </w:r>
    </w:p>
    <w:p w14:paraId="021DBA64" w14:textId="77777777" w:rsidR="001F6175" w:rsidRPr="00CB675B" w:rsidRDefault="001F6175" w:rsidP="001F6175">
      <w:pPr>
        <w:keepLines/>
        <w:spacing w:before="120" w:after="120" w:line="240" w:lineRule="auto"/>
        <w:ind w:left="567"/>
        <w:jc w:val="both"/>
        <w:rPr>
          <w:b/>
        </w:rPr>
      </w:pPr>
    </w:p>
    <w:p w14:paraId="49843045" w14:textId="77777777" w:rsidR="001F6175" w:rsidRPr="00CB675B" w:rsidRDefault="001F6175" w:rsidP="001F6175">
      <w:pPr>
        <w:pStyle w:val="Odstavecseseznamem"/>
        <w:numPr>
          <w:ilvl w:val="2"/>
          <w:numId w:val="41"/>
        </w:numPr>
        <w:spacing w:before="240" w:after="120"/>
        <w:ind w:left="0" w:firstLine="0"/>
        <w:rPr>
          <w:b/>
          <w:u w:val="single"/>
        </w:rPr>
      </w:pPr>
      <w:r w:rsidRPr="00CB675B">
        <w:rPr>
          <w:b/>
          <w:u w:val="single"/>
        </w:rPr>
        <w:t xml:space="preserve">Referenční </w:t>
      </w:r>
      <w:proofErr w:type="gramStart"/>
      <w:r w:rsidRPr="00CB675B">
        <w:rPr>
          <w:b/>
          <w:u w:val="single"/>
        </w:rPr>
        <w:t>zakázky - Stavby</w:t>
      </w:r>
      <w:proofErr w:type="gramEnd"/>
      <w:r w:rsidRPr="00CB675B">
        <w:rPr>
          <w:b/>
          <w:u w:val="single"/>
        </w:rPr>
        <w:t xml:space="preserve"> malého rozsahu na zařízení NN do 1000 V na kabelových vedeních </w:t>
      </w:r>
    </w:p>
    <w:p w14:paraId="6F3CABC5" w14:textId="77777777" w:rsidR="001F6175" w:rsidRPr="00CB675B" w:rsidRDefault="001F6175" w:rsidP="001F6175">
      <w:pPr>
        <w:pStyle w:val="Odstavecseseznamem"/>
        <w:autoSpaceDE w:val="0"/>
        <w:autoSpaceDN w:val="0"/>
        <w:adjustRightInd w:val="0"/>
        <w:spacing w:line="276" w:lineRule="auto"/>
        <w:ind w:left="0"/>
        <w:rPr>
          <w:szCs w:val="24"/>
        </w:rPr>
      </w:pPr>
    </w:p>
    <w:p w14:paraId="05969A35" w14:textId="77777777" w:rsidR="001F6175" w:rsidRPr="00CB675B" w:rsidRDefault="001F6175" w:rsidP="001F6175">
      <w:pPr>
        <w:pStyle w:val="Odstavecseseznamem"/>
        <w:autoSpaceDE w:val="0"/>
        <w:autoSpaceDN w:val="0"/>
        <w:adjustRightInd w:val="0"/>
        <w:spacing w:line="276" w:lineRule="auto"/>
        <w:ind w:left="0"/>
        <w:rPr>
          <w:szCs w:val="24"/>
        </w:rPr>
      </w:pPr>
      <w:r w:rsidRPr="00CB675B">
        <w:rPr>
          <w:szCs w:val="24"/>
        </w:rPr>
        <w:t>Zadavatel požaduje prokázání kritérií technické kvalifikace tak, že dodavatelé předloží:</w:t>
      </w:r>
    </w:p>
    <w:p w14:paraId="7DA69D9F" w14:textId="2DA4E148" w:rsidR="001F6175" w:rsidRPr="00CB675B" w:rsidRDefault="001F6175" w:rsidP="001F6175">
      <w:pPr>
        <w:pStyle w:val="Odstavecseseznamem"/>
        <w:spacing w:before="240" w:after="120"/>
        <w:ind w:left="0"/>
      </w:pPr>
      <w:r w:rsidRPr="00CB675B">
        <w:t xml:space="preserve">Seznam významných stavebních prací obdobných předmětu plnění poskytnutých dodavatelem v posledních </w:t>
      </w:r>
      <w:r w:rsidRPr="00CB675B">
        <w:rPr>
          <w:rFonts w:cstheme="minorHAnsi"/>
          <w:snapToGrid w:val="0"/>
        </w:rPr>
        <w:t>5 letech před dnem podání žádosti o účast v</w:t>
      </w:r>
      <w:r w:rsidR="00385F33" w:rsidRPr="00CB675B">
        <w:rPr>
          <w:rFonts w:cstheme="minorHAnsi"/>
          <w:snapToGrid w:val="0"/>
        </w:rPr>
        <w:t> </w:t>
      </w:r>
      <w:r w:rsidRPr="00CB675B">
        <w:rPr>
          <w:rFonts w:cstheme="minorHAnsi"/>
          <w:snapToGrid w:val="0"/>
        </w:rPr>
        <w:t>SK</w:t>
      </w:r>
      <w:r w:rsidR="00385F33" w:rsidRPr="00CB675B">
        <w:t>:</w:t>
      </w:r>
    </w:p>
    <w:p w14:paraId="7BF9C9B4" w14:textId="77777777" w:rsidR="001F6175" w:rsidRPr="00CB675B" w:rsidRDefault="001F6175" w:rsidP="00385F33">
      <w:pPr>
        <w:widowControl w:val="0"/>
        <w:spacing w:before="120" w:after="0" w:line="276" w:lineRule="auto"/>
        <w:jc w:val="both"/>
      </w:pPr>
      <w:bookmarkStart w:id="70" w:name="_Hlk48300601"/>
      <w:r w:rsidRPr="00CB675B">
        <w:lastRenderedPageBreak/>
        <w:t xml:space="preserve">jedna zakázka na elektromontážní a související práce na elektrických zařízeních distribuční soustavy (DS) případně obdobné infrastruktury v rámci </w:t>
      </w:r>
      <w:r w:rsidRPr="00CB675B">
        <w:rPr>
          <w:b/>
        </w:rPr>
        <w:t>kabelového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zakázky</w:t>
      </w:r>
      <w:proofErr w:type="gramEnd"/>
      <w:r w:rsidRPr="00CB675B">
        <w:t xml:space="preserve"> musí být v hodnotě nejméně </w:t>
      </w:r>
      <w:r w:rsidRPr="00CB675B">
        <w:rPr>
          <w:b/>
        </w:rPr>
        <w:t>100 tis. Kč</w:t>
      </w:r>
      <w:r w:rsidRPr="00CB675B">
        <w:t xml:space="preserve"> bez DPH. Realizovaná zakázka, kterými dodavatel prokazuje splnění technických požadavků, musí být v době prokázání řádně dokončena a předána objednateli, a to alespoň v rozsahu takové části, která splňuje kvalifikační požadavky zadavatele.</w:t>
      </w:r>
    </w:p>
    <w:bookmarkEnd w:id="70"/>
    <w:p w14:paraId="38BC02CA" w14:textId="77777777" w:rsidR="001F6175" w:rsidRPr="00CB675B" w:rsidRDefault="001F6175" w:rsidP="001F6175">
      <w:pPr>
        <w:keepNext/>
        <w:spacing w:before="120" w:after="120"/>
        <w:jc w:val="both"/>
        <w:rPr>
          <w:b/>
          <w:u w:val="single"/>
        </w:rPr>
      </w:pPr>
      <w:r w:rsidRPr="00CB675B">
        <w:rPr>
          <w:b/>
          <w:u w:val="single"/>
        </w:rPr>
        <w:t>způsob prokázání:</w:t>
      </w:r>
    </w:p>
    <w:p w14:paraId="1FC3D7BA" w14:textId="44923C2C" w:rsidR="001F6175" w:rsidRPr="00CB675B" w:rsidRDefault="001F6175" w:rsidP="001F6175">
      <w:pPr>
        <w:spacing w:after="120"/>
        <w:jc w:val="both"/>
        <w:rPr>
          <w:rFonts w:cstheme="minorHAnsi"/>
        </w:rPr>
      </w:pPr>
      <w:r w:rsidRPr="00CB675B">
        <w:rPr>
          <w:rFonts w:cstheme="minorHAnsi"/>
        </w:rPr>
        <w:t xml:space="preserve">Uvedením seznamu stavebních prací poskytnutých za posledních 5 let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1.9.2020, tj. reference se týkají období 1.9.2015-1.9.2020)</w:t>
      </w:r>
      <w:r w:rsidRPr="00CB675B">
        <w:rPr>
          <w:rFonts w:cstheme="minorHAnsi"/>
        </w:rPr>
        <w:t xml:space="preserve"> Formulář pro prokázání splnění tohoto kvalifikačního předpokladu je v příloze této dokumentace; včetně 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3737B3F7" w14:textId="563B9357" w:rsidR="001F6175" w:rsidRPr="00CB675B" w:rsidRDefault="001F6175" w:rsidP="001F6175">
      <w:pPr>
        <w:spacing w:after="120"/>
        <w:jc w:val="both"/>
        <w:rPr>
          <w:rFonts w:cstheme="minorHAnsi"/>
        </w:rPr>
      </w:pPr>
      <w:r w:rsidRPr="00CB675B">
        <w:rPr>
          <w:rFonts w:cstheme="minorHAnsi"/>
        </w:rPr>
        <w:t xml:space="preserve">Pokud dodavatel použije jinou předlohu než zadavatelem předepsanou, potom dodavatelem předložená významná zakázka musí obsahovat všechny údaje, které zadavatel v Příloze č. 4a vymezil. </w:t>
      </w:r>
    </w:p>
    <w:p w14:paraId="6EFFE9D0" w14:textId="77777777" w:rsidR="001F6175" w:rsidRPr="00CB675B" w:rsidRDefault="001F6175" w:rsidP="001F6175">
      <w:pPr>
        <w:spacing w:after="120"/>
        <w:jc w:val="both"/>
        <w:rPr>
          <w:rFonts w:cstheme="minorHAnsi"/>
        </w:rPr>
      </w:pPr>
      <w:r w:rsidRPr="00CB675B">
        <w:rPr>
          <w:rFonts w:cstheme="minorHAnsi"/>
        </w:rPr>
        <w:t>Dodavatel uvede kontakty na osoby zadavatele (objednatele), u kterých může zadavatel dodavatelem uvedené informace ověřit.</w:t>
      </w:r>
    </w:p>
    <w:p w14:paraId="72ADC1DA" w14:textId="77777777" w:rsidR="001F6175" w:rsidRPr="00CB675B" w:rsidRDefault="001F6175" w:rsidP="001F6175">
      <w:pPr>
        <w:spacing w:line="276" w:lineRule="auto"/>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0EF2B0A6" w14:textId="77777777" w:rsidR="001F6175" w:rsidRPr="00CB675B" w:rsidRDefault="001F6175" w:rsidP="001F6175">
      <w:pPr>
        <w:spacing w:line="276" w:lineRule="auto"/>
        <w:jc w:val="both"/>
      </w:pPr>
      <w:r w:rsidRPr="00CB675B">
        <w:rPr>
          <w:rFonts w:cstheme="minorHAnsi"/>
        </w:rPr>
        <w:t>Zadavatel nevyžaduje podepsaný formulář do žádosti.</w:t>
      </w:r>
    </w:p>
    <w:p w14:paraId="74CE917D" w14:textId="77777777" w:rsidR="000A2938" w:rsidRPr="00CB675B" w:rsidRDefault="000A2938" w:rsidP="003E1383">
      <w:pPr>
        <w:spacing w:line="276" w:lineRule="auto"/>
      </w:pPr>
    </w:p>
    <w:p w14:paraId="76D397C7" w14:textId="7461993F" w:rsidR="00AD6E1B" w:rsidRPr="00CB675B" w:rsidRDefault="00D9104F" w:rsidP="00961D2D">
      <w:pPr>
        <w:pStyle w:val="Odstavecseseznamem"/>
        <w:numPr>
          <w:ilvl w:val="1"/>
          <w:numId w:val="5"/>
        </w:numPr>
        <w:spacing w:before="160"/>
        <w:ind w:left="0" w:firstLine="0"/>
        <w:contextualSpacing w:val="0"/>
        <w:jc w:val="both"/>
        <w:rPr>
          <w:b/>
        </w:rPr>
      </w:pPr>
      <w:bookmarkStart w:id="71" w:name="_Hlk16486652"/>
      <w:r w:rsidRPr="00CB675B">
        <w:rPr>
          <w:b/>
        </w:rPr>
        <w:t>Ekonomická kvalifikace</w:t>
      </w:r>
    </w:p>
    <w:p w14:paraId="2E72B092" w14:textId="0F8ED752" w:rsidR="00AD6E1B" w:rsidRPr="00CB675B" w:rsidRDefault="00D9104F" w:rsidP="00D9104F">
      <w:pPr>
        <w:pStyle w:val="Nadpis1"/>
        <w:numPr>
          <w:ilvl w:val="0"/>
          <w:numId w:val="0"/>
        </w:numPr>
        <w:rPr>
          <w:rFonts w:asciiTheme="minorHAnsi" w:eastAsiaTheme="minorHAnsi" w:hAnsiTheme="minorHAnsi" w:cstheme="minorBidi"/>
          <w:sz w:val="22"/>
          <w:szCs w:val="22"/>
        </w:rPr>
      </w:pPr>
      <w:bookmarkStart w:id="72" w:name="_Toc48196777"/>
      <w:r w:rsidRPr="00CB675B">
        <w:rPr>
          <w:rFonts w:asciiTheme="minorHAnsi" w:eastAsiaTheme="minorHAnsi" w:hAnsiTheme="minorHAnsi" w:cstheme="minorBidi"/>
          <w:sz w:val="22"/>
          <w:szCs w:val="22"/>
        </w:rPr>
        <w:t xml:space="preserve">2.5.1 </w:t>
      </w:r>
      <w:r w:rsidR="00AD6E1B" w:rsidRPr="00CB675B">
        <w:rPr>
          <w:rFonts w:asciiTheme="minorHAnsi" w:eastAsiaTheme="minorHAnsi" w:hAnsiTheme="minorHAnsi" w:cstheme="minorBidi"/>
          <w:sz w:val="22"/>
          <w:szCs w:val="22"/>
        </w:rPr>
        <w:t>Pojištění</w:t>
      </w:r>
      <w:bookmarkEnd w:id="72"/>
    </w:p>
    <w:p w14:paraId="17484E79" w14:textId="34EB6555" w:rsidR="003836E3" w:rsidRPr="00CB675B" w:rsidRDefault="003836E3" w:rsidP="00961D2D">
      <w:pPr>
        <w:pStyle w:val="Odstavecseseznamem"/>
        <w:spacing w:before="120" w:after="120"/>
        <w:ind w:left="0"/>
        <w:contextualSpacing w:val="0"/>
        <w:jc w:val="both"/>
        <w:rPr>
          <w:b/>
        </w:rPr>
      </w:pPr>
      <w:bookmarkStart w:id="73" w:name="_Hlk20137630"/>
      <w:r w:rsidRPr="00CB675B">
        <w:t xml:space="preserve">Zadavatel požaduje, aby se Dodavatel zavázal, že stane-li se vybraným dodavatelem, sjedná si pojistnou smlouvu s předmětem a rozsahem </w:t>
      </w:r>
      <w:r w:rsidRPr="00CB675B">
        <w:rPr>
          <w:b/>
        </w:rPr>
        <w:t>pojištění</w:t>
      </w:r>
      <w:bookmarkStart w:id="74" w:name="_Hlk37268209"/>
      <w:r w:rsidR="00571483" w:rsidRPr="00CB675B">
        <w:rPr>
          <w:b/>
        </w:rPr>
        <w:t>:</w:t>
      </w:r>
    </w:p>
    <w:p w14:paraId="12C38414" w14:textId="32482282" w:rsidR="00571483" w:rsidRPr="00CB675B" w:rsidRDefault="00571483" w:rsidP="00571483">
      <w:pPr>
        <w:pStyle w:val="Odstavecseseznamem"/>
        <w:numPr>
          <w:ilvl w:val="0"/>
          <w:numId w:val="44"/>
        </w:numPr>
        <w:autoSpaceDE w:val="0"/>
        <w:autoSpaceDN w:val="0"/>
        <w:spacing w:after="0" w:line="276" w:lineRule="auto"/>
        <w:jc w:val="both"/>
      </w:pPr>
      <w:bookmarkStart w:id="75" w:name="_Hlk39588445"/>
      <w:r w:rsidRPr="00CB675B">
        <w:t xml:space="preserve">pojištění odpovědnosti Zhotovitele za škodu způsobenou třetí osobě s limitem pojistného plnění alespoň </w:t>
      </w:r>
      <w:r w:rsidRPr="00CB675B">
        <w:rPr>
          <w:b/>
          <w:bCs/>
        </w:rPr>
        <w:t>500 000 Kč</w:t>
      </w:r>
      <w:r w:rsidRPr="00CB675B">
        <w:t xml:space="preserve"> a zároveň,</w:t>
      </w:r>
    </w:p>
    <w:p w14:paraId="71AEA517" w14:textId="3E6B2A7D" w:rsidR="00571483" w:rsidRPr="00CB675B" w:rsidRDefault="00571483" w:rsidP="00571483">
      <w:pPr>
        <w:pStyle w:val="Odstavecseseznamem"/>
        <w:numPr>
          <w:ilvl w:val="0"/>
          <w:numId w:val="44"/>
        </w:numPr>
        <w:autoSpaceDE w:val="0"/>
        <w:autoSpaceDN w:val="0"/>
        <w:spacing w:after="0" w:line="276" w:lineRule="auto"/>
        <w:jc w:val="both"/>
      </w:pPr>
      <w:r w:rsidRPr="00CB675B">
        <w:t xml:space="preserve">pojištění odpovědnosti za škodu na věcech převzatých Zhotovitelem v souvislosti s plněním jeho závazků ze Smlouvy s limitem pojistného plnění alespoň </w:t>
      </w:r>
      <w:r w:rsidRPr="00CB675B">
        <w:rPr>
          <w:b/>
          <w:bCs/>
        </w:rPr>
        <w:t>100 000 Kč</w:t>
      </w:r>
      <w:r w:rsidR="00CE24E2" w:rsidRPr="00CB675B">
        <w:t>, přičemž</w:t>
      </w:r>
    </w:p>
    <w:p w14:paraId="54005B8A" w14:textId="027D40C0" w:rsidR="00571483" w:rsidRPr="00CB675B" w:rsidRDefault="00571483" w:rsidP="00571483">
      <w:pPr>
        <w:pStyle w:val="Odstavecseseznamem"/>
        <w:numPr>
          <w:ilvl w:val="0"/>
          <w:numId w:val="44"/>
        </w:numPr>
        <w:autoSpaceDE w:val="0"/>
        <w:autoSpaceDN w:val="0"/>
        <w:spacing w:after="0" w:line="276" w:lineRule="auto"/>
        <w:jc w:val="both"/>
      </w:pPr>
      <w:r w:rsidRPr="00CB675B">
        <w:t>Spoluúčast pojistníka smí být sjednána nejvýše v hodnotě 5</w:t>
      </w:r>
      <w:r w:rsidR="00A97DED" w:rsidRPr="00CB675B">
        <w:t xml:space="preserve"> </w:t>
      </w:r>
      <w:r w:rsidRPr="00CB675B">
        <w:t xml:space="preserve">% z hodnoty pojistného plnění nebo </w:t>
      </w:r>
      <w:bookmarkStart w:id="76" w:name="_Hlk39652505"/>
      <w:r w:rsidRPr="00CB675B">
        <w:t>ve výši maximálně 5 000 Kč v případě obou pojištění</w:t>
      </w:r>
      <w:bookmarkEnd w:id="75"/>
      <w:bookmarkEnd w:id="76"/>
      <w:r w:rsidR="00EC3E2B" w:rsidRPr="00CB675B">
        <w:t>.</w:t>
      </w:r>
    </w:p>
    <w:bookmarkEnd w:id="74"/>
    <w:p w14:paraId="4BF7383F" w14:textId="77777777" w:rsidR="003836E3" w:rsidRPr="00CB675B" w:rsidRDefault="003836E3" w:rsidP="00961D2D">
      <w:pPr>
        <w:pStyle w:val="Odstavecseseznamem"/>
        <w:spacing w:before="120" w:after="120"/>
        <w:ind w:left="0"/>
        <w:contextualSpacing w:val="0"/>
        <w:rPr>
          <w:b/>
          <w:u w:val="single"/>
        </w:rPr>
      </w:pPr>
    </w:p>
    <w:p w14:paraId="66359CE1" w14:textId="77777777" w:rsidR="003836E3" w:rsidRPr="00CB675B" w:rsidRDefault="003836E3" w:rsidP="00961D2D">
      <w:pPr>
        <w:pStyle w:val="Odstavecseseznamem"/>
        <w:spacing w:before="120" w:after="120"/>
        <w:ind w:left="0"/>
        <w:contextualSpacing w:val="0"/>
        <w:rPr>
          <w:b/>
          <w:u w:val="single"/>
        </w:rPr>
      </w:pPr>
      <w:r w:rsidRPr="00CB675B">
        <w:rPr>
          <w:b/>
          <w:u w:val="single"/>
        </w:rPr>
        <w:t>způsob prokázání:</w:t>
      </w:r>
    </w:p>
    <w:p w14:paraId="20665F72" w14:textId="5D449769" w:rsidR="003836E3" w:rsidRPr="00CB675B" w:rsidRDefault="003836E3" w:rsidP="00961D2D">
      <w:pPr>
        <w:pStyle w:val="Odstavecseseznamem"/>
        <w:spacing w:before="120" w:after="120"/>
        <w:ind w:left="0"/>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1268496C" w14:textId="6B5F7877" w:rsidR="003836E3" w:rsidRPr="00CB675B" w:rsidRDefault="003836E3" w:rsidP="00961D2D">
      <w:pPr>
        <w:pStyle w:val="Odstavecseseznamem"/>
        <w:spacing w:before="120" w:after="120"/>
        <w:ind w:left="0"/>
        <w:contextualSpacing w:val="0"/>
        <w:jc w:val="both"/>
      </w:pPr>
      <w:r w:rsidRPr="00CB675B">
        <w:lastRenderedPageBreak/>
        <w:t xml:space="preserve">Dodavatel pro splnění tohoto kvalifikačního kritéria může využít vzoru čestného prohlášení, který tvoří Přílohu SK č. 3. </w:t>
      </w:r>
    </w:p>
    <w:p w14:paraId="45D55FC5" w14:textId="77777777" w:rsidR="003836E3" w:rsidRPr="00CB675B" w:rsidRDefault="003836E3" w:rsidP="00961D2D">
      <w:pPr>
        <w:pStyle w:val="Odstavecseseznamem"/>
        <w:spacing w:before="120" w:after="120"/>
        <w:ind w:left="0"/>
        <w:contextualSpacing w:val="0"/>
        <w:jc w:val="both"/>
      </w:pPr>
      <w:r w:rsidRPr="00CB675B">
        <w:t>Kopii požadované pojistné smlouvy poté Dodavatel, stane-li se vybraným Dodavatelem, předloží před podpisem smlouvy na realizaci veřejné zakázky.</w:t>
      </w:r>
    </w:p>
    <w:p w14:paraId="25C7D080" w14:textId="3D562339" w:rsidR="003836E3" w:rsidRPr="00CB675B" w:rsidRDefault="003836E3" w:rsidP="00961D2D">
      <w:pPr>
        <w:pStyle w:val="Odstavecseseznamem"/>
        <w:widowControl w:val="0"/>
        <w:spacing w:before="120" w:after="240"/>
        <w:ind w:left="0"/>
        <w:jc w:val="both"/>
        <w:rPr>
          <w:rFonts w:cstheme="minorHAnsi"/>
          <w:i/>
          <w:snapToGrid w:val="0"/>
        </w:rPr>
      </w:pPr>
      <w:bookmarkStart w:id="77" w:name="_Hlk18410189"/>
      <w:r w:rsidRPr="00CB675B">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3B7C317D" w14:textId="48DC101F" w:rsidR="00944FAB" w:rsidRPr="00CB675B" w:rsidRDefault="00944FAB" w:rsidP="00944FAB">
      <w:pPr>
        <w:pStyle w:val="Nadpis1"/>
        <w:numPr>
          <w:ilvl w:val="0"/>
          <w:numId w:val="0"/>
        </w:numPr>
        <w:rPr>
          <w:rFonts w:asciiTheme="minorHAnsi" w:eastAsiaTheme="minorHAnsi" w:hAnsiTheme="minorHAnsi" w:cstheme="minorBidi"/>
          <w:sz w:val="22"/>
          <w:szCs w:val="22"/>
        </w:rPr>
      </w:pPr>
      <w:bookmarkStart w:id="78" w:name="_Toc48196778"/>
      <w:r w:rsidRPr="00CB675B">
        <w:rPr>
          <w:rFonts w:asciiTheme="minorHAnsi" w:eastAsiaTheme="minorHAnsi" w:hAnsiTheme="minorHAnsi" w:cstheme="minorBidi"/>
          <w:sz w:val="22"/>
          <w:szCs w:val="22"/>
        </w:rPr>
        <w:t>2.5.2 Obrat</w:t>
      </w:r>
      <w:bookmarkEnd w:id="78"/>
    </w:p>
    <w:p w14:paraId="4275966B" w14:textId="258003E7" w:rsidR="00944FAB" w:rsidRPr="00CB675B" w:rsidRDefault="00944FAB" w:rsidP="00961D2D">
      <w:pPr>
        <w:pStyle w:val="Odstavecseseznamem"/>
        <w:widowControl w:val="0"/>
        <w:spacing w:before="120" w:after="240"/>
        <w:ind w:left="0"/>
        <w:jc w:val="both"/>
      </w:pPr>
      <w:r w:rsidRPr="00CB675B">
        <w:t>Zadavatel nepožaduje předložení obratu pro tuto část.</w:t>
      </w:r>
    </w:p>
    <w:p w14:paraId="7610AFFA" w14:textId="6A02BA15" w:rsidR="000B4E71" w:rsidRPr="00CB675B" w:rsidRDefault="000B4E71" w:rsidP="000B4E71">
      <w:pPr>
        <w:pStyle w:val="Nadpis1"/>
        <w:pageBreakBefore/>
        <w:spacing w:before="360" w:after="120"/>
        <w:ind w:left="425" w:hanging="425"/>
        <w:jc w:val="center"/>
        <w:rPr>
          <w:rFonts w:asciiTheme="minorHAnsi" w:hAnsiTheme="minorHAnsi" w:cstheme="minorHAnsi"/>
        </w:rPr>
      </w:pPr>
      <w:bookmarkStart w:id="79" w:name="_Toc48196779"/>
      <w:bookmarkStart w:id="80" w:name="_Toc11834521"/>
      <w:bookmarkEnd w:id="71"/>
      <w:bookmarkEnd w:id="73"/>
      <w:bookmarkEnd w:id="77"/>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r>
      <w:r w:rsidR="009B703B" w:rsidRPr="00CB675B">
        <w:rPr>
          <w:rFonts w:asciiTheme="minorHAnsi" w:hAnsiTheme="minorHAnsi" w:cstheme="minorHAnsi"/>
        </w:rPr>
        <w:t>Části 2, 5, 8, 11, 14, 17, 20, 23, 26, 29 a 32 -</w:t>
      </w:r>
      <w:r w:rsidR="005A081F" w:rsidRPr="00CB675B">
        <w:rPr>
          <w:rFonts w:asciiTheme="minorHAnsi" w:hAnsiTheme="minorHAnsi" w:cstheme="minorHAnsi"/>
        </w:rPr>
        <w:t xml:space="preserve"> Stavby malého rozsahu na zařízení NN </w:t>
      </w:r>
      <w:proofErr w:type="gramStart"/>
      <w:r w:rsidR="005A081F" w:rsidRPr="00CB675B">
        <w:rPr>
          <w:rFonts w:asciiTheme="minorHAnsi" w:hAnsiTheme="minorHAnsi" w:cstheme="minorHAnsi"/>
        </w:rPr>
        <w:t>do  1000</w:t>
      </w:r>
      <w:proofErr w:type="gramEnd"/>
      <w:r w:rsidR="005A081F" w:rsidRPr="00CB675B">
        <w:rPr>
          <w:rFonts w:asciiTheme="minorHAnsi" w:hAnsiTheme="minorHAnsi" w:cstheme="minorHAnsi"/>
        </w:rPr>
        <w:t xml:space="preserve"> V s připojením na venkovní vedení</w:t>
      </w:r>
      <w:bookmarkEnd w:id="79"/>
      <w:r w:rsidR="009B703B" w:rsidRPr="00CB675B">
        <w:t xml:space="preserve"> </w:t>
      </w:r>
    </w:p>
    <w:p w14:paraId="705425EC" w14:textId="77777777" w:rsidR="002656AE" w:rsidRPr="00CB675B" w:rsidRDefault="002656AE" w:rsidP="008C5686">
      <w:pPr>
        <w:pStyle w:val="Odstavecseseznamem"/>
        <w:numPr>
          <w:ilvl w:val="1"/>
          <w:numId w:val="5"/>
        </w:numPr>
        <w:spacing w:before="160"/>
        <w:contextualSpacing w:val="0"/>
        <w:jc w:val="both"/>
        <w:rPr>
          <w:b/>
        </w:rPr>
      </w:pPr>
      <w:bookmarkStart w:id="81" w:name="_Toc7510475"/>
      <w:r w:rsidRPr="00CB675B">
        <w:rPr>
          <w:b/>
        </w:rPr>
        <w:t>Profesní způsobilost</w:t>
      </w:r>
    </w:p>
    <w:p w14:paraId="673FC1F9" w14:textId="77777777" w:rsidR="002656AE" w:rsidRPr="00CB675B" w:rsidRDefault="002656AE" w:rsidP="00327720">
      <w:pPr>
        <w:pStyle w:val="Odstavecseseznamem"/>
        <w:numPr>
          <w:ilvl w:val="0"/>
          <w:numId w:val="28"/>
        </w:numPr>
        <w:spacing w:before="240" w:after="120"/>
        <w:rPr>
          <w:u w:val="single"/>
        </w:rPr>
      </w:pPr>
      <w:r w:rsidRPr="00CB675B">
        <w:rPr>
          <w:u w:val="single"/>
        </w:rPr>
        <w:t>Výpis z OR</w:t>
      </w:r>
    </w:p>
    <w:p w14:paraId="14015563"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123567F9" w14:textId="77777777" w:rsidR="002656AE" w:rsidRPr="00CB675B" w:rsidRDefault="002656AE" w:rsidP="002656AE">
      <w:pPr>
        <w:pStyle w:val="Odstavecseseznamem"/>
        <w:spacing w:before="120" w:after="120"/>
        <w:contextualSpacing w:val="0"/>
        <w:jc w:val="both"/>
      </w:pPr>
    </w:p>
    <w:p w14:paraId="25E266FE" w14:textId="77777777" w:rsidR="002656AE" w:rsidRPr="00CB675B" w:rsidRDefault="002656AE" w:rsidP="002656AE">
      <w:pPr>
        <w:ind w:firstLine="709"/>
        <w:jc w:val="both"/>
        <w:rPr>
          <w:b/>
          <w:u w:val="single"/>
        </w:rPr>
      </w:pPr>
      <w:r w:rsidRPr="00CB675B">
        <w:rPr>
          <w:b/>
          <w:u w:val="single"/>
        </w:rPr>
        <w:t>způsob prokázání:</w:t>
      </w:r>
    </w:p>
    <w:p w14:paraId="7995E634"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06AD411F" w14:textId="77777777" w:rsidR="002656AE" w:rsidRPr="00CB675B" w:rsidRDefault="002656AE" w:rsidP="00327720">
      <w:pPr>
        <w:pStyle w:val="Odstavecseseznamem"/>
        <w:numPr>
          <w:ilvl w:val="0"/>
          <w:numId w:val="28"/>
        </w:numPr>
        <w:spacing w:before="240" w:after="120"/>
        <w:rPr>
          <w:u w:val="single"/>
        </w:rPr>
      </w:pPr>
      <w:r w:rsidRPr="00CB675B">
        <w:rPr>
          <w:u w:val="single"/>
        </w:rPr>
        <w:t>Živnostenské oprávnění</w:t>
      </w:r>
      <w:r w:rsidRPr="00CB675B">
        <w:rPr>
          <w:u w:val="single"/>
        </w:rPr>
        <w:tab/>
      </w:r>
    </w:p>
    <w:p w14:paraId="3FA7E8DA" w14:textId="21D77D58"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w:t>
      </w:r>
      <w:r w:rsidR="00A84F17" w:rsidRPr="00CB675B">
        <w:t> </w:t>
      </w:r>
      <w:r w:rsidRPr="00CB675B">
        <w:t>činnosti:</w:t>
      </w:r>
    </w:p>
    <w:p w14:paraId="279CBB94"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42D4E213" w14:textId="07520B94"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Montáž, opravy, revize a zkoušky elektrických zařízení, případně obdobných živnostenských oprávnění označených dle předpisu účinného v době jejich vzniku a</w:t>
      </w:r>
    </w:p>
    <w:p w14:paraId="7BF1CD6A" w14:textId="0BD964C2" w:rsidR="002656AE" w:rsidRPr="00CB675B" w:rsidRDefault="002656AE" w:rsidP="002656AE">
      <w:pPr>
        <w:ind w:left="709"/>
        <w:rPr>
          <w:b/>
        </w:rPr>
      </w:pPr>
      <w:r w:rsidRPr="00CB675B">
        <w:rPr>
          <w:b/>
        </w:rPr>
        <w:t xml:space="preserve">c)  </w:t>
      </w:r>
      <w:r w:rsidRPr="00CB675B">
        <w:rPr>
          <w:b/>
        </w:rPr>
        <w:tab/>
        <w:t xml:space="preserve">výkon </w:t>
      </w:r>
      <w:r w:rsidR="00CE24E2" w:rsidRPr="00CB675B">
        <w:rPr>
          <w:b/>
        </w:rPr>
        <w:t>zeměměřických</w:t>
      </w:r>
      <w:r w:rsidRPr="00CB675B">
        <w:rPr>
          <w:b/>
        </w:rPr>
        <w:t xml:space="preserve"> činností a</w:t>
      </w:r>
    </w:p>
    <w:p w14:paraId="06624589" w14:textId="0AD82BE8" w:rsidR="002656AE" w:rsidRPr="00CB675B" w:rsidRDefault="002656AE" w:rsidP="002656AE">
      <w:pPr>
        <w:ind w:left="709"/>
        <w:rPr>
          <w:b/>
        </w:rPr>
      </w:pPr>
      <w:r w:rsidRPr="00CB675B">
        <w:rPr>
          <w:b/>
        </w:rPr>
        <w:t xml:space="preserve">d) </w:t>
      </w:r>
      <w:r w:rsidRPr="00CB675B">
        <w:rPr>
          <w:b/>
        </w:rPr>
        <w:tab/>
        <w:t>Projektová činnost ve výstavbě</w:t>
      </w:r>
    </w:p>
    <w:p w14:paraId="03124D26" w14:textId="77777777" w:rsidR="002656AE" w:rsidRPr="00CB675B" w:rsidRDefault="002656AE" w:rsidP="002656AE">
      <w:pPr>
        <w:keepLines/>
        <w:spacing w:before="120" w:after="120" w:line="240" w:lineRule="auto"/>
        <w:ind w:firstLine="681"/>
        <w:jc w:val="both"/>
        <w:rPr>
          <w:b/>
          <w:u w:val="single"/>
        </w:rPr>
      </w:pPr>
    </w:p>
    <w:p w14:paraId="249ACA45"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614E77DB" w14:textId="62F06C36"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w:t>
      </w:r>
      <w:r w:rsidR="00A84F17" w:rsidRPr="00CB675B">
        <w:t> </w:t>
      </w:r>
      <w:r w:rsidRPr="00CB675B">
        <w:t>rozsahu odpovídajícím předmětu veřejné zakázky, tedy v rozsahu některé z výše uvedených činností, zejména doklad prokazující příslušné živnostenské oprávnění (výpis z živnostenského rejstříku nebo obdobný doklad) či licenci.</w:t>
      </w:r>
    </w:p>
    <w:p w14:paraId="1A58EEA4"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60C7DA80" w14:textId="2EBAD9F8" w:rsidR="002656AE" w:rsidRPr="00CB675B" w:rsidRDefault="002656AE" w:rsidP="002656AE">
      <w:pPr>
        <w:keepLines/>
        <w:spacing w:before="120" w:after="120" w:line="240" w:lineRule="auto"/>
        <w:ind w:left="681"/>
        <w:jc w:val="both"/>
      </w:pPr>
    </w:p>
    <w:p w14:paraId="5148CCCB" w14:textId="70E56F72" w:rsidR="002C587D" w:rsidRPr="00CB675B" w:rsidRDefault="002C587D" w:rsidP="002656AE">
      <w:pPr>
        <w:keepLines/>
        <w:spacing w:before="120" w:after="120" w:line="240" w:lineRule="auto"/>
        <w:ind w:left="681"/>
        <w:jc w:val="both"/>
      </w:pPr>
    </w:p>
    <w:p w14:paraId="2CF1513E" w14:textId="40C66F7F" w:rsidR="002C587D" w:rsidRPr="00CB675B" w:rsidRDefault="002C587D" w:rsidP="002656AE">
      <w:pPr>
        <w:keepLines/>
        <w:spacing w:before="120" w:after="120" w:line="240" w:lineRule="auto"/>
        <w:ind w:left="681"/>
        <w:jc w:val="both"/>
      </w:pPr>
    </w:p>
    <w:p w14:paraId="6E1640EE" w14:textId="77777777" w:rsidR="002656AE" w:rsidRPr="00CB675B" w:rsidRDefault="002656AE" w:rsidP="00327720">
      <w:pPr>
        <w:pStyle w:val="Odstavecseseznamem"/>
        <w:numPr>
          <w:ilvl w:val="0"/>
          <w:numId w:val="28"/>
        </w:numPr>
        <w:spacing w:before="240" w:after="120"/>
        <w:rPr>
          <w:u w:val="single"/>
        </w:rPr>
      </w:pPr>
      <w:r w:rsidRPr="00CB675B">
        <w:rPr>
          <w:u w:val="single"/>
        </w:rPr>
        <w:lastRenderedPageBreak/>
        <w:t xml:space="preserve">Dodavatel jako doklad prokazující jeho odbornou způsobilost předloží: </w:t>
      </w:r>
    </w:p>
    <w:p w14:paraId="66C5E1E5"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5077FCB6" w14:textId="3ED142E0" w:rsidR="002656AE" w:rsidRPr="00CB675B" w:rsidRDefault="002656AE" w:rsidP="002656AE">
      <w:pPr>
        <w:keepLines/>
        <w:spacing w:before="120" w:after="120" w:line="240" w:lineRule="auto"/>
        <w:ind w:left="681"/>
        <w:jc w:val="both"/>
      </w:pPr>
      <w:r w:rsidRPr="00CB675B">
        <w:t>b)</w:t>
      </w:r>
      <w:r w:rsidRPr="00CB675B">
        <w:tab/>
      </w:r>
      <w:r w:rsidRPr="00CB675B">
        <w:rPr>
          <w:b/>
        </w:rPr>
        <w:t>oprávnění k montáži a opravám elektrických zařízení</w:t>
      </w:r>
      <w:r w:rsidRPr="00CB675B">
        <w:t xml:space="preserve"> dodavatelským způsobem v</w:t>
      </w:r>
      <w:r w:rsidR="00A84F17" w:rsidRPr="00CB675B">
        <w:t> </w:t>
      </w:r>
      <w:r w:rsidRPr="00CB675B">
        <w:t xml:space="preserve">rozsahu alespoň - vyhrazená elektrická zařízení min. pro napěťovou hladinu do </w:t>
      </w:r>
      <w:proofErr w:type="gramStart"/>
      <w:r w:rsidR="00563660" w:rsidRPr="00CB675B">
        <w:t>1</w:t>
      </w:r>
      <w:r w:rsidR="008B01D4" w:rsidRPr="00CB675B">
        <w:t>000</w:t>
      </w:r>
      <w:r w:rsidR="00563660" w:rsidRPr="00CB675B">
        <w:t xml:space="preserve"> </w:t>
      </w:r>
      <w:r w:rsidRPr="00CB675B">
        <w:t xml:space="preserve"> V</w:t>
      </w:r>
      <w:proofErr w:type="gramEnd"/>
      <w:r w:rsidR="008B01D4" w:rsidRPr="00CB675B">
        <w:t xml:space="preserve"> střídavého napětí</w:t>
      </w:r>
      <w:r w:rsidRPr="00CB675B">
        <w:t>, v</w:t>
      </w:r>
      <w:r w:rsidR="00A84F17" w:rsidRPr="00CB675B">
        <w:t> </w:t>
      </w:r>
      <w:r w:rsidRPr="00CB675B">
        <w:t>objektech třídy A vydané organizací státního odborného dozoru nad bezpečností vyhrazených technických zařízení ve smyslu §154 a §155 zákona č. 500/2004 Sb., v platném znění a § 6a odst. 1 písm. c) zákona č. 174/1968 Sb.;</w:t>
      </w:r>
    </w:p>
    <w:p w14:paraId="2626A8E3" w14:textId="7CFF60DD" w:rsidR="002656AE" w:rsidRPr="00CB675B" w:rsidRDefault="002656AE" w:rsidP="002656AE">
      <w:pPr>
        <w:keepLines/>
        <w:spacing w:before="120" w:after="120" w:line="240" w:lineRule="auto"/>
        <w:ind w:left="681"/>
        <w:jc w:val="both"/>
      </w:pPr>
      <w:r w:rsidRPr="00CB675B">
        <w:t>c)</w:t>
      </w:r>
      <w:r w:rsidRPr="00CB675B">
        <w:tab/>
      </w:r>
      <w:r w:rsidRPr="00CB675B">
        <w:rPr>
          <w:b/>
        </w:rPr>
        <w:t>oprávnění k revizi elektrických zařízení</w:t>
      </w:r>
      <w:r w:rsidRPr="00CB675B">
        <w:t xml:space="preserve"> dodavatelským způsobem v rozsahu alespoň - vyhrazená elektrická zařízení min. pro napěťovou hladinu </w:t>
      </w:r>
      <w:proofErr w:type="gramStart"/>
      <w:r w:rsidRPr="00CB675B">
        <w:t xml:space="preserve">do </w:t>
      </w:r>
      <w:r w:rsidR="00563660" w:rsidRPr="00CB675B">
        <w:t xml:space="preserve"> 1</w:t>
      </w:r>
      <w:r w:rsidR="008B01D4" w:rsidRPr="00CB675B">
        <w:t>000</w:t>
      </w:r>
      <w:proofErr w:type="gramEnd"/>
      <w:r w:rsidRPr="00CB675B">
        <w:t xml:space="preserve"> V</w:t>
      </w:r>
      <w:r w:rsidR="008B01D4" w:rsidRPr="00CB675B">
        <w:t xml:space="preserve"> střídavého napětí</w:t>
      </w:r>
      <w:r w:rsidRPr="00CB675B">
        <w:t>, v objektech třídy A vydané organizaci státního odborného dozoru nad bezpečností vyhrazených technických zařízení.</w:t>
      </w:r>
    </w:p>
    <w:p w14:paraId="3429CCFB" w14:textId="22DE7C00" w:rsidR="002656AE" w:rsidRPr="00CB675B" w:rsidRDefault="002656AE" w:rsidP="002656AE">
      <w:pPr>
        <w:pStyle w:val="Odstavecseseznamem"/>
        <w:autoSpaceDE w:val="0"/>
        <w:autoSpaceDN w:val="0"/>
        <w:adjustRightInd w:val="0"/>
        <w:spacing w:after="0" w:line="276" w:lineRule="auto"/>
        <w:ind w:left="709"/>
        <w:jc w:val="both"/>
      </w:pPr>
      <w:r w:rsidRPr="00CB675B">
        <w:t xml:space="preserve">d) </w:t>
      </w:r>
      <w:r w:rsidR="005A7AB1" w:rsidRPr="00CB675B">
        <w:tab/>
      </w:r>
      <w:r w:rsidRPr="00CB675B">
        <w:rPr>
          <w:b/>
        </w:rPr>
        <w:t xml:space="preserve">oprávnění k výkonu </w:t>
      </w:r>
      <w:r w:rsidR="00CE24E2" w:rsidRPr="00CB675B">
        <w:rPr>
          <w:b/>
        </w:rPr>
        <w:t>zeměměřických</w:t>
      </w:r>
      <w:r w:rsidRPr="00CB675B">
        <w:rPr>
          <w:b/>
        </w:rPr>
        <w:t xml:space="preserve"> 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42A97BB8" w14:textId="77777777" w:rsidR="002656AE" w:rsidRPr="00CB675B" w:rsidRDefault="002656AE" w:rsidP="002656AE">
      <w:pPr>
        <w:keepLines/>
        <w:spacing w:before="120" w:after="120" w:line="240" w:lineRule="auto"/>
        <w:ind w:left="681"/>
        <w:jc w:val="both"/>
      </w:pPr>
    </w:p>
    <w:p w14:paraId="7AFC2712"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3673C697"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12965BCF" w14:textId="6C340827"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w:t>
      </w:r>
      <w:r w:rsidR="00A84F17" w:rsidRPr="00CB675B">
        <w:t> </w:t>
      </w:r>
      <w:r w:rsidRPr="00CB675B">
        <w:t>latinském jazyce.</w:t>
      </w:r>
    </w:p>
    <w:p w14:paraId="78B7056F" w14:textId="77777777" w:rsidR="002656AE" w:rsidRPr="00CB675B" w:rsidRDefault="002656AE" w:rsidP="0020618E">
      <w:pPr>
        <w:pStyle w:val="Odstavecseseznamem"/>
        <w:spacing w:before="120" w:after="120"/>
        <w:jc w:val="both"/>
        <w:rPr>
          <w:b/>
        </w:rPr>
      </w:pPr>
    </w:p>
    <w:p w14:paraId="2DF98596" w14:textId="77777777" w:rsidR="00C2233B" w:rsidRPr="00CB675B" w:rsidRDefault="00C2233B" w:rsidP="00C2233B">
      <w:pPr>
        <w:pStyle w:val="Odstavecseseznamem"/>
        <w:numPr>
          <w:ilvl w:val="1"/>
          <w:numId w:val="5"/>
        </w:numPr>
        <w:spacing w:before="160"/>
        <w:contextualSpacing w:val="0"/>
        <w:jc w:val="both"/>
        <w:rPr>
          <w:b/>
        </w:rPr>
      </w:pPr>
      <w:r w:rsidRPr="00CB675B">
        <w:rPr>
          <w:b/>
        </w:rPr>
        <w:t>Technická kvalifikace</w:t>
      </w:r>
    </w:p>
    <w:p w14:paraId="58869B97" w14:textId="3C9DC5C2" w:rsidR="00C2233B" w:rsidRPr="00CB675B" w:rsidRDefault="005A7AB1" w:rsidP="0069383F">
      <w:pPr>
        <w:pStyle w:val="Odstavecseseznamem"/>
        <w:spacing w:before="240" w:after="120"/>
        <w:ind w:hanging="11"/>
        <w:rPr>
          <w:b/>
          <w:u w:val="single"/>
        </w:rPr>
      </w:pPr>
      <w:r w:rsidRPr="00CB675B">
        <w:rPr>
          <w:b/>
          <w:u w:val="single"/>
        </w:rPr>
        <w:t>2.</w:t>
      </w:r>
      <w:r w:rsidR="00D9104F" w:rsidRPr="00CB675B">
        <w:rPr>
          <w:b/>
          <w:u w:val="single"/>
        </w:rPr>
        <w:t>7</w:t>
      </w:r>
      <w:r w:rsidRPr="00CB675B">
        <w:rPr>
          <w:b/>
          <w:u w:val="single"/>
        </w:rPr>
        <w:t xml:space="preserve">.1 </w:t>
      </w:r>
      <w:r w:rsidR="00C2233B" w:rsidRPr="00CB675B">
        <w:rPr>
          <w:b/>
          <w:u w:val="single"/>
        </w:rPr>
        <w:t>Seznam techniků, jež se budou podílet na plnění veřejných zakázek a osvědčení o vzdělání a odborné kvalifikaci osob odpovědných za poskytování příslušných stavebních prací</w:t>
      </w:r>
    </w:p>
    <w:p w14:paraId="3F0BD05D" w14:textId="7A1FCC2F" w:rsidR="00C2233B" w:rsidRPr="00CB675B" w:rsidRDefault="00C2233B" w:rsidP="00BF63E9">
      <w:pPr>
        <w:spacing w:line="276" w:lineRule="auto"/>
        <w:ind w:left="720" w:hanging="11"/>
        <w:jc w:val="both"/>
      </w:pPr>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25B9D85D" w14:textId="77777777" w:rsidR="00FD0359" w:rsidRPr="00CB675B" w:rsidRDefault="00FD0359" w:rsidP="00BF63E9">
      <w:pPr>
        <w:spacing w:line="276" w:lineRule="auto"/>
        <w:ind w:left="709"/>
        <w:jc w:val="both"/>
        <w:rPr>
          <w:u w:val="single"/>
        </w:rPr>
      </w:pPr>
      <w:r w:rsidRPr="00CB675B">
        <w:rPr>
          <w:u w:val="single"/>
        </w:rPr>
        <w:t>Pro elektromontážní práce:</w:t>
      </w:r>
    </w:p>
    <w:p w14:paraId="65AE3808" w14:textId="391B39B4" w:rsidR="00FD0359" w:rsidRPr="00CB675B" w:rsidRDefault="00FD0359" w:rsidP="00BF63E9">
      <w:pPr>
        <w:spacing w:line="276" w:lineRule="auto"/>
        <w:ind w:left="709"/>
        <w:jc w:val="both"/>
      </w:pPr>
      <w:r w:rsidRPr="00CB675B">
        <w:t xml:space="preserve">Minimální počet pracovníků pro provádění elektromontážních prací je </w:t>
      </w:r>
      <w:r w:rsidR="00986C4A" w:rsidRPr="00CB675B">
        <w:t>6</w:t>
      </w:r>
      <w:r w:rsidR="00486028" w:rsidRPr="00CB675B">
        <w:rPr>
          <w:rStyle w:val="Odkaznakoment"/>
        </w:rPr>
        <w:t>.</w:t>
      </w:r>
      <w:r w:rsidRPr="00CB675B">
        <w:t xml:space="preserve"> Z toho minimálně </w:t>
      </w:r>
      <w:r w:rsidR="00410883" w:rsidRPr="00CB675B">
        <w:t>3</w:t>
      </w:r>
      <w:r w:rsidR="00486028" w:rsidRPr="00CB675B">
        <w:rPr>
          <w:rStyle w:val="Odkaznakoment"/>
        </w:rPr>
        <w:t xml:space="preserve"> </w:t>
      </w:r>
      <w:r w:rsidRPr="00CB675B">
        <w:t>pracovníci dodavatele (níže písm. b), kteří budou</w:t>
      </w:r>
      <w:r w:rsidR="001D4E11" w:rsidRPr="00CB675B">
        <w:t xml:space="preserve"> ve smyslu elektrotechnických předpisů</w:t>
      </w:r>
      <w:r w:rsidRPr="00CB675B">
        <w:t xml:space="preserve"> vždy vedoucími prací při plnění jednotlivých dílčích staveb (zakázek) a minimálně 3 pracovníci pro provádění elektromontážních prací. Vedoucí pr</w:t>
      </w:r>
      <w:r w:rsidR="001D4E11" w:rsidRPr="00CB675B">
        <w:t>áce</w:t>
      </w:r>
      <w:r w:rsidRPr="00CB675B">
        <w:t xml:space="preserve"> dodavatele</w:t>
      </w:r>
      <w:r w:rsidR="00CE5455" w:rsidRPr="00CB675B">
        <w:t xml:space="preserve"> </w:t>
      </w:r>
      <w:r w:rsidRPr="00CB675B">
        <w:t xml:space="preserve">(písm. b) budou zodpovědní za vedení práce na elektrických zařízeních zadavatele </w:t>
      </w:r>
      <w:r w:rsidR="004C50D5" w:rsidRPr="00CB675B">
        <w:t xml:space="preserve">a budou při provádění elektromontážních a souvisejících činností odpovědní za dodržování bezpečnostních a technických předpisů včetně </w:t>
      </w:r>
      <w:r w:rsidR="004C50D5" w:rsidRPr="00CB675B">
        <w:lastRenderedPageBreak/>
        <w:t>předpisů zadavatele. Dále budou odpovědní za to, že při provádění elektromontážních a souvisejících činností budou tyto činnosti provádět osoby s odpovídající kvalifikací.</w:t>
      </w:r>
    </w:p>
    <w:p w14:paraId="3F1065E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6 osoby s odbornou kvalifikací na zařízení do 1000 V, min. dle § 6 vyhlášky č. 50/1978 Sb., o odborné způsobilosti v elektrotechnice, ve znění pozdějších předpisů a zároveň, </w:t>
      </w:r>
    </w:p>
    <w:p w14:paraId="7322C1D5" w14:textId="552B4018"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3 osob</w:t>
      </w:r>
      <w:r w:rsidR="00A9440C" w:rsidRPr="00CB675B">
        <w:rPr>
          <w:rFonts w:eastAsia="Times New Roman" w:cstheme="minorHAnsi"/>
        </w:rPr>
        <w:t>y</w:t>
      </w:r>
      <w:r w:rsidRPr="00CB675B">
        <w:rPr>
          <w:rFonts w:eastAsia="Times New Roman" w:cstheme="minorHAnsi"/>
        </w:rPr>
        <w:t xml:space="preserve"> s odbornou kvalifikací na zařízení do 1000 V (vedoucí práce), min. dle § 7 dle vyhlášky č. 50/1978 Sb., o odborné způsobilosti v elektrotechnice, ve znění pozdějších předpisů, a zároveň,</w:t>
      </w:r>
    </w:p>
    <w:p w14:paraId="177303F0"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1 osoba s odbornou kvalifikací na zařízení do 1000 V, min. dle § 8 vyhlášky č. 50/1978 Sb., o odborné způsobilosti v elektrotechnice, ve znění pozdějších předpisů, a zároveň,</w:t>
      </w:r>
    </w:p>
    <w:p w14:paraId="326AD5E5" w14:textId="18670EAF"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osoby, které mají odbornou způsobilost pro montáž kabelových souborů NN běžně používaných v ČR, tj. kabelových souborů odpovídajících platným normám v EU a absolvovali příslušné školení</w:t>
      </w:r>
      <w:r w:rsidR="00A9440C" w:rsidRPr="00CB675B">
        <w:rPr>
          <w:rFonts w:eastAsia="Times New Roman" w:cstheme="minorHAnsi"/>
        </w:rPr>
        <w:t>, a zároveň</w:t>
      </w:r>
    </w:p>
    <w:p w14:paraId="479C8583"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2 osoby, které jsou držiteli osvědčení o absolvování školení k obsluze pojízdných zdvihacích pracovních plošin ve smyslu zákona č. 309/2006 Sb., nařízení vlády č. 591/2006 Sb. a ve smyslu ČSN ISO 9926-1, ČSN ISO 12480-1, ČSN ISO 18878, ČSN ISO 18893, vyhlášky č. 19/1979 Sb. a norem </w:t>
      </w:r>
      <w:proofErr w:type="gramStart"/>
      <w:r w:rsidRPr="00CB675B">
        <w:rPr>
          <w:rFonts w:eastAsia="Times New Roman" w:cstheme="minorHAnsi"/>
        </w:rPr>
        <w:t>souvisejících</w:t>
      </w:r>
      <w:r w:rsidRPr="00CB675B">
        <w:rPr>
          <w:rFonts w:eastAsia="Times New Roman" w:cstheme="minorHAnsi"/>
        </w:rPr>
        <w:footnoteReference w:customMarkFollows="1" w:id="1"/>
        <w:t>[</w:t>
      </w:r>
      <w:proofErr w:type="gramEnd"/>
      <w:r w:rsidRPr="00CB675B">
        <w:rPr>
          <w:rFonts w:eastAsia="Times New Roman" w:cstheme="minorHAnsi"/>
        </w:rPr>
        <w:t xml:space="preserve">1], a zároveň, </w:t>
      </w:r>
    </w:p>
    <w:p w14:paraId="5ABACBD4"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pracovníci vyškolení pro práci vazače břemen a zároveň,</w:t>
      </w:r>
    </w:p>
    <w:p w14:paraId="4B2A6AA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osoby s odbornou způsobilostí k provádění práce ve výškách a nad volnou hloubkou ve smyslu Nařízení vlády č. 362/2005 Sb., a zároveň</w:t>
      </w:r>
    </w:p>
    <w:p w14:paraId="47E954CF" w14:textId="0F58BAF8" w:rsidR="00810979" w:rsidRPr="00CB675B" w:rsidRDefault="000A6841" w:rsidP="00587502">
      <w:pPr>
        <w:pStyle w:val="Odstavecseseznamem"/>
        <w:numPr>
          <w:ilvl w:val="0"/>
          <w:numId w:val="33"/>
        </w:numPr>
        <w:spacing w:before="120" w:after="0" w:line="276" w:lineRule="auto"/>
      </w:pPr>
      <w:r w:rsidRPr="00CB675B">
        <w:rPr>
          <w:rFonts w:cstheme="minorHAnsi"/>
        </w:rPr>
        <w:t xml:space="preserve">alespoň 2 osoby, které jsou držiteli osvědčení o odborné způsobilosti pro vybrané práce pod napětím na zařízení nízkého napětí dle ČSN EN 50110-1 </w:t>
      </w:r>
      <w:proofErr w:type="spellStart"/>
      <w:r w:rsidRPr="00CB675B">
        <w:rPr>
          <w:rFonts w:cstheme="minorHAnsi"/>
        </w:rPr>
        <w:t>ed</w:t>
      </w:r>
      <w:proofErr w:type="spellEnd"/>
      <w:r w:rsidRPr="00CB675B">
        <w:rPr>
          <w:rFonts w:cstheme="minorHAnsi"/>
        </w:rPr>
        <w:t xml:space="preserve">. 2 (Obsluha a práce na elektrických zařízeních), čl. </w:t>
      </w:r>
      <w:proofErr w:type="gramStart"/>
      <w:r w:rsidRPr="00CB675B">
        <w:rPr>
          <w:rFonts w:cstheme="minorHAnsi"/>
        </w:rPr>
        <w:t>6.3.,</w:t>
      </w:r>
      <w:r w:rsidR="00810979" w:rsidRPr="00CB675B">
        <w:rPr>
          <w:rFonts w:cstheme="minorHAnsi"/>
        </w:rPr>
        <w:t>a</w:t>
      </w:r>
      <w:proofErr w:type="gramEnd"/>
      <w:r w:rsidR="00810979" w:rsidRPr="00CB675B">
        <w:rPr>
          <w:rFonts w:cstheme="minorHAnsi"/>
        </w:rPr>
        <w:t xml:space="preserve"> zároveň,</w:t>
      </w:r>
    </w:p>
    <w:p w14:paraId="27FDE797" w14:textId="77777777" w:rsidR="000A6841" w:rsidRPr="00CB675B" w:rsidRDefault="000A6841" w:rsidP="000A6841">
      <w:pPr>
        <w:widowControl w:val="0"/>
        <w:numPr>
          <w:ilvl w:val="0"/>
          <w:numId w:val="33"/>
        </w:numPr>
        <w:spacing w:before="120" w:after="0" w:line="276" w:lineRule="auto"/>
        <w:jc w:val="both"/>
        <w:rPr>
          <w:rFonts w:cstheme="minorHAnsi"/>
        </w:rPr>
      </w:pPr>
      <w:r w:rsidRPr="00CB675B">
        <w:rPr>
          <w:rFonts w:cstheme="minorHAnsi"/>
        </w:rPr>
        <w:t>alespoň 1 osoba s odbornou kvalifikací na zařízení do 1000 V, dle § 9 vyhlášky č. 50/1978 Sb., o odborné způsobilosti v elektrotechnice, ve znění pozdějších předpisů, a zároveň,</w:t>
      </w:r>
    </w:p>
    <w:p w14:paraId="52AA5DC0" w14:textId="77777777" w:rsidR="000A6841" w:rsidRPr="00CB675B" w:rsidRDefault="000A6841" w:rsidP="000A6841">
      <w:pPr>
        <w:pStyle w:val="Odstavecseseznamem"/>
        <w:numPr>
          <w:ilvl w:val="0"/>
          <w:numId w:val="33"/>
        </w:numPr>
        <w:spacing w:line="252" w:lineRule="auto"/>
        <w:jc w:val="both"/>
        <w:rPr>
          <w:rFonts w:eastAsia="Times New Roman" w:cstheme="minorHAnsi"/>
        </w:rPr>
      </w:pPr>
      <w:r w:rsidRPr="00CB675B">
        <w:rPr>
          <w:rFonts w:cstheme="minorHAns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6CDB7D0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1 </w:t>
      </w:r>
      <w:bookmarkStart w:id="82" w:name="_Hlk49520233"/>
      <w:r w:rsidRPr="00CB675B">
        <w:rPr>
          <w:rFonts w:eastAsia="Times New Roman" w:cstheme="minorHAnsi"/>
        </w:rPr>
        <w:t>osoba s odbornou kvalifikací ÚOZI (Úředně ověřený zeměměřický inženýr) v rozsahu podle § 13 odst. 1 písm. c) zákona č. 200/1994 Sb.,</w:t>
      </w:r>
      <w:bookmarkEnd w:id="82"/>
      <w:r w:rsidRPr="00CB675B">
        <w:rPr>
          <w:rFonts w:eastAsia="Times New Roman" w:cstheme="minorHAnsi"/>
        </w:rPr>
        <w:t xml:space="preserve"> a zároveň,</w:t>
      </w:r>
    </w:p>
    <w:p w14:paraId="3B58F739" w14:textId="654834F3" w:rsidR="000A6841" w:rsidRPr="00CB675B" w:rsidRDefault="000A6841" w:rsidP="000A6841">
      <w:pPr>
        <w:numPr>
          <w:ilvl w:val="0"/>
          <w:numId w:val="33"/>
        </w:numPr>
        <w:spacing w:before="120" w:after="120" w:line="276" w:lineRule="auto"/>
        <w:jc w:val="both"/>
        <w:rPr>
          <w:rFonts w:eastAsia="Times New Roman" w:cstheme="minorHAnsi"/>
        </w:rPr>
      </w:pPr>
      <w:bookmarkStart w:id="83" w:name="_Hlk49520729"/>
      <w:r w:rsidRPr="00CB675B">
        <w:rPr>
          <w:rFonts w:eastAsia="Times New Roman" w:cstheme="minorHAnsi"/>
        </w:rPr>
        <w:lastRenderedPageBreak/>
        <w:t xml:space="preserve">alespoň 1 osoba s alespoň dvouletou </w:t>
      </w:r>
      <w:bookmarkStart w:id="84" w:name="_Hlk49520171"/>
      <w:r w:rsidRPr="00CB675B">
        <w:rPr>
          <w:rFonts w:eastAsia="Times New Roman" w:cstheme="minorHAnsi"/>
        </w:rPr>
        <w:t>praxí v oboru geodézie (doloženo min. 1 referenční zakázkou), přičemž se musí jednat o osoby odlišné od osob splňující podmínky uvedené pod písm.</w:t>
      </w:r>
      <w:r w:rsidR="00AD2DEE" w:rsidRPr="00CB675B">
        <w:rPr>
          <w:rFonts w:eastAsia="Times New Roman" w:cstheme="minorHAnsi"/>
        </w:rPr>
        <w:t xml:space="preserve"> </w:t>
      </w:r>
      <w:r w:rsidR="00AD2DEE" w:rsidRPr="00CB675B">
        <w:rPr>
          <w:rFonts w:eastAsia="Times New Roman" w:cstheme="minorHAnsi"/>
          <w:b/>
          <w:bCs/>
        </w:rPr>
        <w:t>k)</w:t>
      </w:r>
      <w:r w:rsidRPr="00CB675B">
        <w:rPr>
          <w:rFonts w:eastAsia="Times New Roman" w:cstheme="minorHAnsi"/>
        </w:rPr>
        <w:t xml:space="preserve">, a zároveň, </w:t>
      </w:r>
      <w:bookmarkEnd w:id="84"/>
    </w:p>
    <w:bookmarkEnd w:id="83"/>
    <w:p w14:paraId="5F1112A8" w14:textId="11E51BD9" w:rsidR="000A6841" w:rsidRPr="00CB675B" w:rsidRDefault="000A6841" w:rsidP="000A6841">
      <w:pPr>
        <w:pStyle w:val="Odstavecseseznamem"/>
        <w:numPr>
          <w:ilvl w:val="0"/>
          <w:numId w:val="33"/>
        </w:numPr>
        <w:autoSpaceDE w:val="0"/>
        <w:autoSpaceDN w:val="0"/>
        <w:spacing w:after="0" w:line="276" w:lineRule="auto"/>
        <w:jc w:val="both"/>
        <w:rPr>
          <w:rFonts w:eastAsia="Times New Roman" w:cstheme="minorHAnsi"/>
        </w:rPr>
      </w:pPr>
      <w:r w:rsidRPr="00CB675B">
        <w:rPr>
          <w:rFonts w:cstheme="minorHAnsi"/>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2D05A5C7"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1 osoba (projektant) s odbornou kvalifikací na zařízení do </w:t>
      </w:r>
      <w:proofErr w:type="gramStart"/>
      <w:r w:rsidRPr="00CB675B">
        <w:rPr>
          <w:rFonts w:eastAsia="Times New Roman" w:cstheme="minorHAnsi"/>
        </w:rPr>
        <w:t>1000V</w:t>
      </w:r>
      <w:proofErr w:type="gramEnd"/>
      <w:r w:rsidRPr="00CB675B">
        <w:rPr>
          <w:rFonts w:eastAsia="Times New Roman" w:cstheme="minorHAnsi"/>
        </w:rPr>
        <w:t xml:space="preserve">, dle § 10 vyhlášky č. 50/1978 Sb., o odborné způsobilosti v elektrotechnice, ve znění pozdějších předpisů, a zároveň </w:t>
      </w:r>
    </w:p>
    <w:p w14:paraId="4CB5889A" w14:textId="22190DB1" w:rsidR="000A6841" w:rsidRPr="00CB675B" w:rsidRDefault="000A6841" w:rsidP="000A6841">
      <w:pPr>
        <w:pStyle w:val="Odstavecseseznamem"/>
        <w:autoSpaceDE w:val="0"/>
        <w:autoSpaceDN w:val="0"/>
        <w:spacing w:after="0" w:line="276" w:lineRule="auto"/>
        <w:jc w:val="both"/>
        <w:rPr>
          <w:rFonts w:eastAsia="Times New Roman" w:cstheme="minorHAnsi"/>
        </w:rPr>
      </w:pPr>
      <w:r w:rsidRPr="00CB675B">
        <w:rPr>
          <w:rFonts w:cstheme="minorHAnsi"/>
        </w:rPr>
        <w:t>osvědčení o autorizaci podle zákona č. 360/1992 Sb., o výkonu povolání autorizovaných architektů a o výkonu povolání autorizovaných inženýrů a techniků činných ve výstavbě, ve znění pozdějších předpisů pro obor technologická zařízení staveb</w:t>
      </w:r>
    </w:p>
    <w:p w14:paraId="62ACC110" w14:textId="77777777" w:rsidR="00B3553E" w:rsidRPr="00CB675B" w:rsidRDefault="00B3553E" w:rsidP="0069383F">
      <w:pPr>
        <w:keepNext/>
        <w:spacing w:before="120" w:after="120"/>
        <w:ind w:left="720" w:hanging="11"/>
        <w:jc w:val="both"/>
        <w:rPr>
          <w:b/>
          <w:u w:val="single"/>
        </w:rPr>
      </w:pPr>
    </w:p>
    <w:p w14:paraId="48D70003" w14:textId="708613A6" w:rsidR="00482A4B" w:rsidRPr="00CB675B" w:rsidRDefault="00482A4B" w:rsidP="0069383F">
      <w:pPr>
        <w:keepNext/>
        <w:spacing w:before="120" w:after="120"/>
        <w:ind w:left="720" w:hanging="11"/>
        <w:jc w:val="both"/>
        <w:rPr>
          <w:b/>
          <w:u w:val="single"/>
        </w:rPr>
      </w:pPr>
      <w:r w:rsidRPr="00CB675B">
        <w:rPr>
          <w:b/>
          <w:u w:val="single"/>
        </w:rPr>
        <w:t>způsob prokázání:</w:t>
      </w:r>
    </w:p>
    <w:p w14:paraId="6953EA5C" w14:textId="3C7C02D4" w:rsidR="004E01E5" w:rsidRPr="00CB675B" w:rsidRDefault="004E01E5" w:rsidP="0069383F">
      <w:pPr>
        <w:spacing w:line="276" w:lineRule="auto"/>
        <w:ind w:left="720" w:hanging="11"/>
        <w:jc w:val="both"/>
      </w:pPr>
      <w:r w:rsidRPr="00CB675B">
        <w:t>Seznam k prokázání technického kvalifikačního kritéria dle tohoto odst. 2.</w:t>
      </w:r>
      <w:r w:rsidR="00D9104F" w:rsidRPr="00CB675B">
        <w:t>7</w:t>
      </w:r>
      <w:r w:rsidRPr="00CB675B">
        <w:t>.1 dokumentace bude předložen ve formě čestného prohlášení (dodavatelé jsou oprávnění využít vzorový formulář dle přílohy č. 5b této dokumentace, přičemž musí platit, že čestné prohlášení předkládané dodavatelem bude obsahovat náležitosti stanovené touto přílohou).</w:t>
      </w:r>
      <w:r w:rsidR="00482A4B" w:rsidRPr="00CB675B">
        <w:t xml:space="preserve"> </w:t>
      </w:r>
      <w:r w:rsidR="00482A4B" w:rsidRPr="00CB675B">
        <w:rPr>
          <w:rFonts w:cstheme="minorHAnsi"/>
        </w:rPr>
        <w:t>Zadavatel nevyžaduje podepsaný formulář do žádosti.</w:t>
      </w:r>
    </w:p>
    <w:p w14:paraId="5352AFC0" w14:textId="1FCB3B91" w:rsidR="004E01E5" w:rsidRPr="00CB675B" w:rsidRDefault="004E01E5" w:rsidP="0069383F">
      <w:pPr>
        <w:pStyle w:val="Nadpis3"/>
        <w:keepNext w:val="0"/>
        <w:keepLines w:val="0"/>
        <w:widowControl w:val="0"/>
        <w:numPr>
          <w:ilvl w:val="0"/>
          <w:numId w:val="8"/>
        </w:numPr>
        <w:spacing w:before="120" w:after="120" w:line="276" w:lineRule="auto"/>
        <w:ind w:hanging="11"/>
        <w:jc w:val="both"/>
        <w:rPr>
          <w:color w:val="auto"/>
        </w:rPr>
      </w:pPr>
      <w:bookmarkStart w:id="85" w:name="_Toc48196780"/>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D9104F" w:rsidRPr="00CB675B">
        <w:rPr>
          <w:rFonts w:asciiTheme="minorHAnsi" w:eastAsiaTheme="minorHAnsi" w:hAnsiTheme="minorHAnsi" w:cstheme="minorBidi"/>
          <w:b/>
          <w:color w:val="auto"/>
          <w:sz w:val="22"/>
          <w:szCs w:val="22"/>
          <w:u w:val="single"/>
        </w:rPr>
        <w:t>7</w:t>
      </w:r>
      <w:r w:rsidR="00482A4B" w:rsidRPr="00CB675B">
        <w:rPr>
          <w:rFonts w:asciiTheme="minorHAnsi" w:eastAsiaTheme="minorHAnsi" w:hAnsiTheme="minorHAnsi" w:cstheme="minorBidi"/>
          <w:b/>
          <w:color w:val="auto"/>
          <w:sz w:val="22"/>
          <w:szCs w:val="22"/>
          <w:u w:val="single"/>
        </w:rPr>
        <w:t>.</w:t>
      </w:r>
      <w:r w:rsidRPr="00CB675B">
        <w:rPr>
          <w:rFonts w:asciiTheme="minorHAnsi" w:eastAsiaTheme="minorHAnsi" w:hAnsiTheme="minorHAnsi" w:cstheme="minorBidi"/>
          <w:b/>
          <w:color w:val="auto"/>
          <w:sz w:val="22"/>
          <w:szCs w:val="22"/>
          <w:u w:val="single"/>
        </w:rPr>
        <w:t>1 dokumentace</w:t>
      </w:r>
      <w:bookmarkEnd w:id="85"/>
    </w:p>
    <w:p w14:paraId="262D3AE8" w14:textId="1FC8FC99" w:rsidR="004E01E5" w:rsidRPr="00CB675B" w:rsidRDefault="004E01E5" w:rsidP="0069383F">
      <w:pPr>
        <w:spacing w:line="276" w:lineRule="auto"/>
        <w:ind w:left="720" w:hanging="11"/>
      </w:pPr>
      <w:r w:rsidRPr="00CB675B">
        <w:t>K seznamu dle předchozího odstavce 2.</w:t>
      </w:r>
      <w:r w:rsidR="00D9104F" w:rsidRPr="00CB675B">
        <w:t>7</w:t>
      </w:r>
      <w:r w:rsidRPr="00CB675B">
        <w:t>.1 dodavatelé dále předloží:</w:t>
      </w:r>
    </w:p>
    <w:p w14:paraId="2FDBAA4C" w14:textId="786DBD67" w:rsidR="004E01E5" w:rsidRPr="00CB675B" w:rsidRDefault="004E01E5" w:rsidP="003334A7">
      <w:pPr>
        <w:spacing w:line="276" w:lineRule="auto"/>
        <w:ind w:left="1418" w:hanging="709"/>
        <w:jc w:val="both"/>
      </w:pPr>
      <w:r w:rsidRPr="00CB675B">
        <w:t>-</w:t>
      </w:r>
      <w:r w:rsidRPr="00CB675B">
        <w:tab/>
        <w:t xml:space="preserve">kopie osvědčení na zařízení do </w:t>
      </w:r>
      <w:r w:rsidR="00EF3756" w:rsidRPr="00CB675B">
        <w:t>(a nad</w:t>
      </w:r>
      <w:r w:rsidR="00A84F17" w:rsidRPr="00CB675B">
        <w:t xml:space="preserve"> </w:t>
      </w:r>
      <w:r w:rsidR="00EF3756" w:rsidRPr="00CB675B">
        <w:t>je</w:t>
      </w:r>
      <w:r w:rsidR="00A84F17" w:rsidRPr="00CB675B">
        <w:t>-</w:t>
      </w:r>
      <w:r w:rsidR="00EF3756" w:rsidRPr="00CB675B">
        <w:t xml:space="preserve">li požadováno) </w:t>
      </w:r>
      <w:proofErr w:type="gramStart"/>
      <w:r w:rsidRPr="00CB675B">
        <w:t>1000V</w:t>
      </w:r>
      <w:proofErr w:type="gramEnd"/>
      <w:r w:rsidRPr="00CB675B">
        <w:t xml:space="preserve"> dle vyhlášky </w:t>
      </w:r>
      <w:r w:rsidR="005210E7" w:rsidRPr="00CB675B">
        <w:t xml:space="preserve">č. </w:t>
      </w:r>
      <w:r w:rsidRPr="00CB675B">
        <w:t xml:space="preserve">50/1978 Sb. § 6 -10 (dle požadavků výše), </w:t>
      </w:r>
    </w:p>
    <w:p w14:paraId="1920F70F" w14:textId="77777777" w:rsidR="004E01E5" w:rsidRPr="00CB675B" w:rsidRDefault="004E01E5" w:rsidP="003334A7">
      <w:pPr>
        <w:spacing w:line="276" w:lineRule="auto"/>
        <w:ind w:left="1418" w:hanging="709"/>
        <w:jc w:val="both"/>
      </w:pPr>
      <w:bookmarkStart w:id="86" w:name="_Hlk48647990"/>
      <w:r w:rsidRPr="00CB675B">
        <w:t>-</w:t>
      </w:r>
      <w:r w:rsidRPr="00CB675B">
        <w:tab/>
        <w:t>kopie dokladu o odborné způsobilosti k provádění práce ve výškách a nad volnou hloubkou ve smyslu Nařízení vlády č. 362/2005 Sb., ve znění pozdějších předpisů (doloženo pomocí zápisu ze školení)</w:t>
      </w:r>
    </w:p>
    <w:bookmarkEnd w:id="86"/>
    <w:p w14:paraId="20B2BEF0" w14:textId="4900C9B8" w:rsidR="004E01E5" w:rsidRPr="00CB675B" w:rsidRDefault="004E01E5" w:rsidP="00AB35F0">
      <w:pPr>
        <w:spacing w:line="276" w:lineRule="auto"/>
        <w:ind w:left="709"/>
        <w:jc w:val="both"/>
      </w:pPr>
      <w:r w:rsidRPr="00CB675B">
        <w:t>-</w:t>
      </w:r>
      <w:r w:rsidRPr="00CB675B">
        <w:tab/>
        <w:t>kopii vazačského průkazu, popř. zápisu ze školení</w:t>
      </w:r>
      <w:r w:rsidR="00366384" w:rsidRPr="00CB675B">
        <w:t xml:space="preserve"> vazačů</w:t>
      </w:r>
    </w:p>
    <w:p w14:paraId="0453B16B" w14:textId="34E37091" w:rsidR="004E01E5" w:rsidRPr="00CB675B" w:rsidRDefault="004E01E5" w:rsidP="003334A7">
      <w:pPr>
        <w:spacing w:line="276" w:lineRule="auto"/>
        <w:ind w:left="1418" w:hanging="709"/>
        <w:jc w:val="both"/>
      </w:pPr>
      <w:bookmarkStart w:id="87" w:name="_Hlk48648029"/>
      <w:r w:rsidRPr="00CB675B">
        <w:t>-</w:t>
      </w:r>
      <w:r w:rsidRPr="00CB675B">
        <w:tab/>
        <w:t xml:space="preserve">kopie průkazu pro obsluhu </w:t>
      </w:r>
      <w:r w:rsidR="00366384" w:rsidRPr="00CB675B">
        <w:rPr>
          <w:rFonts w:eastAsia="Times New Roman"/>
        </w:rPr>
        <w:t>pojízdných zdvihacích pracovních</w:t>
      </w:r>
      <w:r w:rsidR="00486028" w:rsidRPr="00CB675B">
        <w:rPr>
          <w:rFonts w:eastAsia="Times New Roman"/>
        </w:rPr>
        <w:t xml:space="preserve"> </w:t>
      </w:r>
      <w:r w:rsidRPr="00CB675B">
        <w:t>plošin, popř. zápisu ze školení</w:t>
      </w:r>
    </w:p>
    <w:bookmarkEnd w:id="87"/>
    <w:p w14:paraId="19C9FA24" w14:textId="01E93475" w:rsidR="004E01E5" w:rsidRPr="00CB675B" w:rsidRDefault="004E01E5" w:rsidP="00AB35F0">
      <w:pPr>
        <w:spacing w:line="276" w:lineRule="auto"/>
        <w:ind w:left="709"/>
        <w:jc w:val="both"/>
      </w:pPr>
      <w:r w:rsidRPr="00CB675B">
        <w:t>-</w:t>
      </w:r>
      <w:r w:rsidRPr="00CB675B">
        <w:tab/>
        <w:t xml:space="preserve">kopie Oprávnění k výkonu </w:t>
      </w:r>
      <w:r w:rsidR="00CE24E2" w:rsidRPr="00CB675B">
        <w:t>zeměměřických</w:t>
      </w:r>
      <w:r w:rsidRPr="00CB675B">
        <w:t xml:space="preserve"> činností</w:t>
      </w:r>
    </w:p>
    <w:p w14:paraId="16AABFA5" w14:textId="22C84E0F" w:rsidR="004A49E4" w:rsidRPr="00CB675B" w:rsidRDefault="004E01E5" w:rsidP="00587502">
      <w:pPr>
        <w:pStyle w:val="Nadpis3"/>
        <w:keepNext w:val="0"/>
        <w:keepLines w:val="0"/>
        <w:widowControl w:val="0"/>
        <w:spacing w:before="120" w:after="120" w:line="276" w:lineRule="auto"/>
        <w:ind w:left="1418" w:hanging="709"/>
        <w:jc w:val="both"/>
        <w:rPr>
          <w:color w:val="auto"/>
        </w:rPr>
      </w:pPr>
      <w:bookmarkStart w:id="88" w:name="_Toc48196781"/>
      <w:r w:rsidRPr="00CB675B">
        <w:rPr>
          <w:rFonts w:asciiTheme="minorHAnsi" w:eastAsiaTheme="minorHAnsi" w:hAnsiTheme="minorHAnsi" w:cstheme="minorHAnsi"/>
          <w:color w:val="auto"/>
          <w:sz w:val="22"/>
          <w:szCs w:val="22"/>
        </w:rPr>
        <w:t>-</w:t>
      </w:r>
      <w:r w:rsidRPr="00CB675B">
        <w:rPr>
          <w:rFonts w:asciiTheme="minorHAnsi" w:eastAsiaTheme="minorHAnsi" w:hAnsiTheme="minorHAnsi" w:cstheme="minorHAnsi"/>
          <w:color w:val="auto"/>
          <w:sz w:val="22"/>
          <w:szCs w:val="22"/>
        </w:rPr>
        <w:tab/>
        <w:t xml:space="preserve">kopii Osvědčení o autorizaci podle zákona č. 360/1992 Sb., o </w:t>
      </w:r>
      <w:r w:rsidRPr="00CB675B">
        <w:rPr>
          <w:rFonts w:asciiTheme="minorHAnsi" w:hAnsiTheme="minorHAnsi" w:cstheme="minorHAnsi"/>
          <w:color w:val="auto"/>
          <w:sz w:val="22"/>
          <w:szCs w:val="22"/>
        </w:rPr>
        <w:t>výkonu povolání autorizovaných architektů a o výkonu povolání autorizovaných inženýrů a techniků činných ve výstavbě</w:t>
      </w:r>
      <w:r w:rsidR="009D3048" w:rsidRPr="00CB675B">
        <w:rPr>
          <w:rFonts w:asciiTheme="minorHAnsi" w:hAnsiTheme="minorHAnsi" w:cstheme="minorHAnsi"/>
          <w:color w:val="auto"/>
          <w:sz w:val="22"/>
          <w:szCs w:val="22"/>
        </w:rPr>
        <w:t xml:space="preserve"> (pro stavbyvedoucího)</w:t>
      </w:r>
      <w:bookmarkEnd w:id="88"/>
      <w:r w:rsidR="004A49E4" w:rsidRPr="00CB675B">
        <w:rPr>
          <w:b/>
          <w:color w:val="auto"/>
        </w:rPr>
        <w:t xml:space="preserve"> </w:t>
      </w:r>
      <w:r w:rsidR="003334A7" w:rsidRPr="00CB675B">
        <w:rPr>
          <w:b/>
          <w:color w:val="auto"/>
        </w:rPr>
        <w:tab/>
      </w:r>
    </w:p>
    <w:p w14:paraId="2ADD7C16" w14:textId="5BC25111" w:rsidR="005F52F4" w:rsidRPr="00CB675B" w:rsidRDefault="00FD77EA" w:rsidP="000749B1">
      <w:pPr>
        <w:spacing w:line="276" w:lineRule="auto"/>
        <w:ind w:left="1418" w:hanging="709"/>
        <w:jc w:val="both"/>
      </w:pPr>
      <w:r w:rsidRPr="00CB675B">
        <w:t>-</w:t>
      </w:r>
      <w:r w:rsidRPr="00CB675B">
        <w:tab/>
      </w:r>
      <w:r w:rsidR="004E01E5" w:rsidRPr="00CB675B">
        <w:t xml:space="preserve">kopie </w:t>
      </w:r>
      <w:r w:rsidR="0066408B">
        <w:t xml:space="preserve">dokladu </w:t>
      </w:r>
      <w:r w:rsidR="004E01E5" w:rsidRPr="00CB675B">
        <w:t>o absolvování školení pro montéry na montáž kabelových souborů NN</w:t>
      </w:r>
      <w:r w:rsidR="00E46C6D">
        <w:t>, zadavatel umožňuje, aby tento doklad předložil pouze vybraný dodavatel</w:t>
      </w:r>
      <w:r w:rsidR="00DB1347">
        <w:t>, a to</w:t>
      </w:r>
      <w:r w:rsidR="00E46C6D">
        <w:t xml:space="preserve"> až před podpisem smlouvy, resp. rámcové dohody, doklad nemusí být součástí dodavatelovy žádosti o zařazení do systému kvalifikace,</w:t>
      </w:r>
    </w:p>
    <w:p w14:paraId="31EFB61E" w14:textId="4BE720BE" w:rsidR="00E87BAD" w:rsidRPr="00CB675B" w:rsidRDefault="00E87BAD" w:rsidP="00E87BAD">
      <w:pPr>
        <w:pStyle w:val="Odstavecseseznamem"/>
        <w:widowControl w:val="0"/>
        <w:numPr>
          <w:ilvl w:val="2"/>
          <w:numId w:val="14"/>
        </w:numPr>
        <w:spacing w:before="120" w:after="200" w:line="276" w:lineRule="auto"/>
        <w:ind w:left="709" w:firstLine="0"/>
        <w:jc w:val="both"/>
      </w:pPr>
      <w:bookmarkStart w:id="89" w:name="_Hlk48648057"/>
      <w:r w:rsidRPr="00CB675B">
        <w:t xml:space="preserve">kopie dokladu osoby odborně způsobilé k zajišťování úkolů v prevenci rizik v oblasti </w:t>
      </w:r>
      <w:r w:rsidRPr="00CB675B">
        <w:lastRenderedPageBreak/>
        <w:tab/>
        <w:t>bezpečnosti a ochrany zdraví při práci podle zákona č. 309/2006 Sb.</w:t>
      </w:r>
    </w:p>
    <w:bookmarkEnd w:id="89"/>
    <w:p w14:paraId="7725100C" w14:textId="7027C531" w:rsidR="00767156" w:rsidRPr="00CB675B" w:rsidRDefault="005F52F4" w:rsidP="003334A7">
      <w:pPr>
        <w:spacing w:line="276" w:lineRule="auto"/>
        <w:ind w:left="1418" w:hanging="709"/>
        <w:jc w:val="both"/>
      </w:pPr>
      <w:r w:rsidRPr="00CB675B">
        <w:t>-</w:t>
      </w:r>
      <w:r w:rsidRPr="00CB675B">
        <w:tab/>
      </w:r>
      <w:r w:rsidR="00767156" w:rsidRPr="00CB675B">
        <w:t xml:space="preserve">kopii Osvědčení o autorizaci podle zákona č. 360/1992 Sb., o výkonu povolání autorizovaných architektů a o výkonu povolání autorizovaných inženýrů a techniků činných ve </w:t>
      </w:r>
      <w:proofErr w:type="gramStart"/>
      <w:r w:rsidR="00767156" w:rsidRPr="00CB675B">
        <w:t>výstavbě  (</w:t>
      </w:r>
      <w:proofErr w:type="gramEnd"/>
      <w:r w:rsidR="00767156" w:rsidRPr="00CB675B">
        <w:t>pro projektanta)</w:t>
      </w:r>
    </w:p>
    <w:p w14:paraId="7826C50D" w14:textId="77777777" w:rsidR="00482A4B" w:rsidRPr="00CB675B" w:rsidRDefault="00482A4B" w:rsidP="0069383F">
      <w:pPr>
        <w:pStyle w:val="Nadpis3"/>
        <w:keepNext w:val="0"/>
        <w:keepLines w:val="0"/>
        <w:widowControl w:val="0"/>
        <w:spacing w:before="120" w:after="120" w:line="276" w:lineRule="auto"/>
        <w:ind w:left="720" w:hanging="11"/>
        <w:jc w:val="both"/>
        <w:rPr>
          <w:rFonts w:asciiTheme="minorHAnsi" w:eastAsiaTheme="minorHAnsi" w:hAnsiTheme="minorHAnsi" w:cstheme="minorBidi"/>
          <w:b/>
          <w:color w:val="auto"/>
          <w:sz w:val="22"/>
          <w:szCs w:val="22"/>
          <w:u w:val="single"/>
        </w:rPr>
      </w:pPr>
    </w:p>
    <w:p w14:paraId="38061D8D" w14:textId="27F18923" w:rsidR="00122550" w:rsidRPr="00CB675B" w:rsidRDefault="00122550" w:rsidP="0069383F">
      <w:pPr>
        <w:pStyle w:val="Nadpis3"/>
        <w:keepNext w:val="0"/>
        <w:keepLines w:val="0"/>
        <w:widowControl w:val="0"/>
        <w:numPr>
          <w:ilvl w:val="0"/>
          <w:numId w:val="8"/>
        </w:numPr>
        <w:spacing w:before="120" w:after="120" w:line="276" w:lineRule="auto"/>
        <w:ind w:hanging="11"/>
        <w:jc w:val="both"/>
        <w:rPr>
          <w:rFonts w:asciiTheme="minorHAnsi" w:eastAsiaTheme="minorHAnsi" w:hAnsiTheme="minorHAnsi" w:cstheme="minorBidi"/>
          <w:b/>
          <w:color w:val="auto"/>
          <w:sz w:val="22"/>
          <w:szCs w:val="22"/>
          <w:u w:val="single"/>
        </w:rPr>
      </w:pPr>
      <w:bookmarkStart w:id="90" w:name="_Toc48196782"/>
      <w:r w:rsidRPr="00CB675B">
        <w:rPr>
          <w:rFonts w:asciiTheme="minorHAnsi" w:eastAsiaTheme="minorHAnsi" w:hAnsiTheme="minorHAnsi" w:cstheme="minorBidi"/>
          <w:b/>
          <w:color w:val="auto"/>
          <w:sz w:val="22"/>
          <w:szCs w:val="22"/>
          <w:u w:val="single"/>
        </w:rPr>
        <w:t>Doplňující informace k požadavku na předložení seznamu techniků</w:t>
      </w:r>
      <w:bookmarkEnd w:id="90"/>
    </w:p>
    <w:p w14:paraId="5DA8760C" w14:textId="77777777" w:rsidR="00122550" w:rsidRPr="00CB675B"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91" w:name="_Toc48196783"/>
      <w:r w:rsidRPr="00CB675B">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CB675B">
        <w:rPr>
          <w:rFonts w:asciiTheme="minorHAnsi" w:eastAsiaTheme="minorHAnsi" w:hAnsiTheme="minorHAnsi" w:cstheme="minorBidi"/>
          <w:color w:val="auto"/>
          <w:sz w:val="22"/>
          <w:szCs w:val="22"/>
        </w:rPr>
        <w:t>vyhl</w:t>
      </w:r>
      <w:proofErr w:type="spellEnd"/>
      <w:r w:rsidRPr="00CB675B">
        <w:rPr>
          <w:rFonts w:asciiTheme="minorHAnsi" w:eastAsiaTheme="minorHAnsi" w:hAnsiTheme="minorHAnsi" w:cstheme="minorBidi"/>
          <w:color w:val="auto"/>
          <w:sz w:val="22"/>
          <w:szCs w:val="22"/>
        </w:rPr>
        <w:t>. č. 19/1979 Sb. a k zák. č. 200/1994 Sb.</w:t>
      </w:r>
      <w:bookmarkEnd w:id="91"/>
    </w:p>
    <w:p w14:paraId="1324B3E3" w14:textId="77777777" w:rsidR="00122550" w:rsidRPr="00CB675B" w:rsidRDefault="00122550" w:rsidP="0069383F">
      <w:pPr>
        <w:spacing w:line="276" w:lineRule="auto"/>
        <w:ind w:left="720" w:hanging="11"/>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215BA00" w14:textId="77777777" w:rsidR="00122550" w:rsidRPr="00CB675B"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92" w:name="_Toc48196784"/>
      <w:bookmarkStart w:id="93" w:name="_Hlk48648103"/>
      <w:r w:rsidRPr="00CB675B">
        <w:rPr>
          <w:rFonts w:asciiTheme="minorHAnsi" w:eastAsiaTheme="minorHAnsi" w:hAnsiTheme="minorHAnsi" w:cstheme="minorBidi"/>
          <w:color w:val="auto"/>
          <w:sz w:val="22"/>
          <w:szCs w:val="22"/>
        </w:rPr>
        <w:t>Stejně tak zadavatel uzná doklady získané v zahraničí jako rovnocenné k</w:t>
      </w:r>
      <w:bookmarkEnd w:id="92"/>
      <w:r w:rsidRPr="00CB675B">
        <w:rPr>
          <w:rFonts w:asciiTheme="minorHAnsi" w:eastAsiaTheme="minorHAnsi" w:hAnsiTheme="minorHAnsi" w:cstheme="minorBidi"/>
          <w:color w:val="auto"/>
          <w:sz w:val="22"/>
          <w:szCs w:val="22"/>
        </w:rPr>
        <w:t> </w:t>
      </w:r>
    </w:p>
    <w:p w14:paraId="168D3DC3" w14:textId="77777777" w:rsidR="00122550" w:rsidRPr="00CB675B" w:rsidRDefault="00122550" w:rsidP="00327720">
      <w:pPr>
        <w:pStyle w:val="Odstavecseseznamem"/>
        <w:widowControl w:val="0"/>
        <w:numPr>
          <w:ilvl w:val="2"/>
          <w:numId w:val="14"/>
        </w:numPr>
        <w:spacing w:before="120" w:after="200" w:line="276" w:lineRule="auto"/>
        <w:ind w:left="720" w:hanging="11"/>
        <w:jc w:val="both"/>
      </w:pPr>
      <w:r w:rsidRPr="00CB675B">
        <w:t>osvědčení o absolvování školení k obsluze pohyblivých a vysokozdvižných plošin ve smyslu zákona č. 309/2006 Sb., nařízení vlády č. 591/2006 Sb. a ve smyslu ČSN ISO 9926-1, ČSN ISO 12480-1, ČSN ISO 18878, ČSN ISO 18893, vyhlášky č. 19/1979 Sb. a,</w:t>
      </w:r>
    </w:p>
    <w:p w14:paraId="43871851" w14:textId="77777777" w:rsidR="00122550" w:rsidRPr="00CB675B" w:rsidRDefault="00122550" w:rsidP="00327720">
      <w:pPr>
        <w:pStyle w:val="Odstavecseseznamem"/>
        <w:widowControl w:val="0"/>
        <w:numPr>
          <w:ilvl w:val="2"/>
          <w:numId w:val="14"/>
        </w:numPr>
        <w:spacing w:before="120" w:after="200" w:line="276" w:lineRule="auto"/>
        <w:ind w:left="720" w:hanging="11"/>
        <w:jc w:val="both"/>
      </w:pPr>
      <w:r w:rsidRPr="00CB675B">
        <w:t>dokladu osoby odborně způsobilé k zajišťování úkolů v prevenci rizik v oblasti bezpečnosti a ochrany zdraví při práci podle zákona č. 309/2006 Sb.,</w:t>
      </w:r>
    </w:p>
    <w:p w14:paraId="30BCA7EE" w14:textId="77777777" w:rsidR="00122550" w:rsidRPr="00CB675B" w:rsidRDefault="00122550" w:rsidP="0069383F">
      <w:pPr>
        <w:spacing w:line="276" w:lineRule="auto"/>
        <w:ind w:left="720" w:hanging="11"/>
        <w:jc w:val="both"/>
      </w:pPr>
      <w:r w:rsidRPr="00CB675B">
        <w:t>pokud budou tato osvědčení či doklady výše uvedeným způsobem uznány pro území České republiky.</w:t>
      </w:r>
    </w:p>
    <w:p w14:paraId="50831A65" w14:textId="57BA7594" w:rsidR="00122550" w:rsidRPr="00CB675B" w:rsidRDefault="00122550" w:rsidP="0069383F">
      <w:pPr>
        <w:spacing w:line="276" w:lineRule="auto"/>
        <w:ind w:left="720" w:hanging="11"/>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509872BA" w14:textId="51176946" w:rsidR="00122550" w:rsidRPr="00CB675B" w:rsidRDefault="00122550" w:rsidP="0069383F">
      <w:pPr>
        <w:spacing w:line="276" w:lineRule="auto"/>
        <w:ind w:left="720" w:hanging="11"/>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p w14:paraId="02C4F987" w14:textId="77777777" w:rsidR="00FD77EA" w:rsidRPr="00CB675B" w:rsidRDefault="00FD77EA" w:rsidP="00077E4B">
      <w:pPr>
        <w:pStyle w:val="Nadpis3"/>
        <w:keepNext w:val="0"/>
        <w:keepLines w:val="0"/>
        <w:widowControl w:val="0"/>
        <w:numPr>
          <w:ilvl w:val="0"/>
          <w:numId w:val="8"/>
        </w:numPr>
        <w:spacing w:before="120" w:after="120" w:line="276" w:lineRule="auto"/>
        <w:ind w:left="284" w:firstLine="0"/>
        <w:jc w:val="both"/>
        <w:rPr>
          <w:rFonts w:asciiTheme="minorHAnsi" w:eastAsiaTheme="minorHAnsi" w:hAnsiTheme="minorHAnsi" w:cstheme="minorBidi"/>
          <w:b/>
          <w:color w:val="auto"/>
          <w:sz w:val="22"/>
          <w:szCs w:val="22"/>
          <w:u w:val="single"/>
        </w:rPr>
      </w:pPr>
      <w:bookmarkStart w:id="94" w:name="_Toc48196785"/>
      <w:bookmarkEnd w:id="93"/>
      <w:r w:rsidRPr="00CB675B">
        <w:rPr>
          <w:rFonts w:asciiTheme="minorHAnsi" w:eastAsiaTheme="minorHAnsi" w:hAnsiTheme="minorHAnsi" w:cstheme="minorBidi"/>
          <w:b/>
          <w:color w:val="auto"/>
          <w:sz w:val="22"/>
          <w:szCs w:val="22"/>
          <w:u w:val="single"/>
        </w:rPr>
        <w:t>Prokázání více rolí jedním technikem</w:t>
      </w:r>
      <w:bookmarkEnd w:id="94"/>
    </w:p>
    <w:p w14:paraId="59A56FA8" w14:textId="6717CCC1" w:rsidR="00FD77EA" w:rsidRPr="00CB675B" w:rsidRDefault="00FD77EA" w:rsidP="00077E4B">
      <w:pPr>
        <w:keepLines/>
        <w:spacing w:before="120" w:after="120" w:line="240" w:lineRule="auto"/>
        <w:ind w:left="284"/>
        <w:jc w:val="both"/>
      </w:pPr>
      <w:bookmarkStart w:id="95" w:name="_Hlk48289413"/>
      <w:r w:rsidRPr="00CB675B">
        <w:t>V případě požadavku na doložení na osoby na pozici uvedené pod body 2.</w:t>
      </w:r>
      <w:r w:rsidR="00C62EF2" w:rsidRPr="00CB675B">
        <w:t>7</w:t>
      </w:r>
      <w:r w:rsidRPr="00CB675B">
        <w:t xml:space="preserve">.1 </w:t>
      </w:r>
      <w:proofErr w:type="gramStart"/>
      <w:r w:rsidR="00D60534" w:rsidRPr="00CB675B">
        <w:t xml:space="preserve">a </w:t>
      </w:r>
      <w:r w:rsidR="003827F2" w:rsidRPr="00CB675B">
        <w:t>-</w:t>
      </w:r>
      <w:r w:rsidRPr="00CB675B">
        <w:t xml:space="preserve"> h</w:t>
      </w:r>
      <w:proofErr w:type="gramEnd"/>
      <w:r w:rsidRPr="00CB675B">
        <w:t>) mohou být plněny shodnou osobou, jestliže tato osoba splňuje tyto podmínky.</w:t>
      </w:r>
    </w:p>
    <w:p w14:paraId="3AB9620A" w14:textId="2E17AEC6" w:rsidR="00FD77EA" w:rsidRPr="00CB675B" w:rsidRDefault="00FD77EA" w:rsidP="00077E4B">
      <w:pPr>
        <w:keepLines/>
        <w:spacing w:before="120" w:after="120" w:line="240" w:lineRule="auto"/>
        <w:ind w:left="284"/>
        <w:jc w:val="both"/>
        <w:rPr>
          <w:strike/>
        </w:rPr>
      </w:pPr>
      <w:r w:rsidRPr="00CB675B">
        <w:t>V případě požadavku na doložení na osoby na pozici uvedené pod body 2.</w:t>
      </w:r>
      <w:r w:rsidR="00C62EF2" w:rsidRPr="00CB675B">
        <w:t>7</w:t>
      </w:r>
      <w:r w:rsidRPr="00CB675B">
        <w:t xml:space="preserve">.1 </w:t>
      </w:r>
      <w:r w:rsidR="000B4CD2" w:rsidRPr="00CB675B">
        <w:t>i</w:t>
      </w:r>
      <w:r w:rsidRPr="00CB675B">
        <w:t>) (revizní technik), je možné, aby tato pozice mohla být plněna shodnou osobou uvedenou na pozici pod body 2.</w:t>
      </w:r>
      <w:r w:rsidR="00C62EF2" w:rsidRPr="00CB675B">
        <w:t>7</w:t>
      </w:r>
      <w:r w:rsidRPr="00CB675B">
        <w:t>.1 b)</w:t>
      </w:r>
      <w:r w:rsidR="00385E34" w:rsidRPr="00CB675B">
        <w:t xml:space="preserve">, </w:t>
      </w:r>
      <w:r w:rsidRPr="00CB675B">
        <w:t>c)</w:t>
      </w:r>
      <w:r w:rsidR="00AD2DEE" w:rsidRPr="00CB675B">
        <w:t xml:space="preserve"> a </w:t>
      </w:r>
      <w:r w:rsidR="00AD2DEE" w:rsidRPr="00CB675B">
        <w:rPr>
          <w:b/>
          <w:bCs/>
        </w:rPr>
        <w:t>j)</w:t>
      </w:r>
      <w:r w:rsidRPr="00CB675B">
        <w:rPr>
          <w:b/>
          <w:bCs/>
        </w:rPr>
        <w:t>.</w:t>
      </w:r>
    </w:p>
    <w:p w14:paraId="74F2FA96" w14:textId="3643F71B" w:rsidR="00FD77EA" w:rsidRPr="00CB675B" w:rsidRDefault="00FD77EA" w:rsidP="00077E4B">
      <w:pPr>
        <w:spacing w:line="276" w:lineRule="auto"/>
        <w:ind w:left="284"/>
        <w:jc w:val="both"/>
      </w:pPr>
      <w:r w:rsidRPr="00CB675B">
        <w:lastRenderedPageBreak/>
        <w:t>V případě požadavku na doložení na osobu na pozici stavbyvedoucího disponující</w:t>
      </w:r>
      <w:r w:rsidRPr="00CB675B" w:rsidDel="00946247">
        <w:t xml:space="preserve"> </w:t>
      </w:r>
      <w:r w:rsidRPr="00CB675B">
        <w:t xml:space="preserve">osvědčením o autorizaci podle zákona č. 360/1992 Sb., viz bod </w:t>
      </w:r>
      <w:r w:rsidR="000B4CD2" w:rsidRPr="00CB675B">
        <w:t>m</w:t>
      </w:r>
      <w:r w:rsidRPr="00CB675B">
        <w:t xml:space="preserve">) může být tato osoba shodná s osobou dle </w:t>
      </w:r>
      <w:r w:rsidR="004C302C" w:rsidRPr="00CB675B">
        <w:t>b</w:t>
      </w:r>
      <w:r w:rsidR="00E83D6C">
        <w:t>)</w:t>
      </w:r>
      <w:r w:rsidR="004C302C" w:rsidRPr="00CB675B">
        <w:t>, c</w:t>
      </w:r>
      <w:r w:rsidR="00E83D6C">
        <w:t>)</w:t>
      </w:r>
      <w:r w:rsidR="004C302C" w:rsidRPr="00CB675B">
        <w:t>, i</w:t>
      </w:r>
      <w:r w:rsidR="00E83D6C">
        <w:t>)</w:t>
      </w:r>
      <w:r w:rsidR="004C302C" w:rsidRPr="00CB675B">
        <w:t xml:space="preserve">, </w:t>
      </w:r>
      <w:del w:id="96" w:author="Kalvodová Monika" w:date="2020-09-15T15:49:00Z">
        <w:r w:rsidR="00B63983" w:rsidRPr="00CB675B" w:rsidDel="00E83D6C">
          <w:delText>m</w:delText>
        </w:r>
      </w:del>
      <w:ins w:id="97" w:author="Kalvodová Monika" w:date="2020-09-15T15:49:00Z">
        <w:r w:rsidR="00E83D6C" w:rsidRPr="003A7712">
          <w:rPr>
            <w:b/>
            <w:bCs/>
          </w:rPr>
          <w:t>n</w:t>
        </w:r>
      </w:ins>
      <w:r w:rsidRPr="00CB675B">
        <w:t xml:space="preserve">), jestliže tato splňuje tuto podmínku. V případě požadavku na doložení na osobu na pozici BOZP, viz bod </w:t>
      </w:r>
      <w:r w:rsidR="000B4CD2" w:rsidRPr="00CB675B">
        <w:t>j</w:t>
      </w:r>
      <w:r w:rsidRPr="00CB675B">
        <w:t xml:space="preserve">) může být tato osoba shodná s osobou </w:t>
      </w:r>
      <w:r w:rsidR="00D473D2" w:rsidRPr="00CB675B">
        <w:t xml:space="preserve">bodů </w:t>
      </w:r>
      <w:r w:rsidRPr="00CB675B">
        <w:t xml:space="preserve">dle </w:t>
      </w:r>
      <w:r w:rsidR="000D0D3A" w:rsidRPr="00CB675B">
        <w:t xml:space="preserve">a), </w:t>
      </w:r>
      <w:r w:rsidRPr="00CB675B">
        <w:t>b), c</w:t>
      </w:r>
      <w:r w:rsidR="00AD2DEE" w:rsidRPr="00CB675B">
        <w:t>),</w:t>
      </w:r>
      <w:r w:rsidR="00AD2DEE" w:rsidRPr="00CB675B">
        <w:rPr>
          <w:b/>
          <w:bCs/>
        </w:rPr>
        <w:t xml:space="preserve"> i)</w:t>
      </w:r>
      <w:r w:rsidR="00115265" w:rsidRPr="00CB675B">
        <w:t>,</w:t>
      </w:r>
      <w:r w:rsidR="00385E34" w:rsidRPr="00CB675B">
        <w:t xml:space="preserve"> </w:t>
      </w:r>
      <w:r w:rsidRPr="00CB675B">
        <w:t xml:space="preserve">jestliže tato splňuje tuto podmínku. </w:t>
      </w:r>
    </w:p>
    <w:p w14:paraId="28844E58" w14:textId="1774B21B" w:rsidR="00FD77EA" w:rsidRPr="00CB675B" w:rsidRDefault="00FD77EA" w:rsidP="00077E4B">
      <w:pPr>
        <w:spacing w:line="276" w:lineRule="auto"/>
        <w:ind w:left="284"/>
        <w:jc w:val="both"/>
      </w:pPr>
      <w:r w:rsidRPr="00CB675B">
        <w:t>Všechny ostatní písmena musí být prokázány různými osobami.</w:t>
      </w:r>
    </w:p>
    <w:p w14:paraId="72E16157" w14:textId="64429365" w:rsidR="00AA7730" w:rsidRPr="00CB675B" w:rsidRDefault="00AA7730" w:rsidP="00077E4B">
      <w:pPr>
        <w:spacing w:line="276" w:lineRule="auto"/>
        <w:ind w:left="284"/>
        <w:jc w:val="both"/>
        <w:rPr>
          <w:b/>
        </w:rPr>
      </w:pPr>
      <w:r w:rsidRPr="00CB675B">
        <w:rPr>
          <w:b/>
        </w:rPr>
        <w:t xml:space="preserve">Zadavatel nade vší pochybnost uvádí, že nelze jednou osobou prokazovat splnění podmínek 2.7.1 </w:t>
      </w:r>
      <w:proofErr w:type="gramStart"/>
      <w:r w:rsidRPr="00CB675B">
        <w:rPr>
          <w:b/>
        </w:rPr>
        <w:t>a)-</w:t>
      </w:r>
      <w:proofErr w:type="gramEnd"/>
      <w:r w:rsidRPr="00CB675B">
        <w:rPr>
          <w:b/>
        </w:rPr>
        <w:t>n).</w:t>
      </w:r>
    </w:p>
    <w:p w14:paraId="691D8146" w14:textId="35A42007" w:rsidR="00DF00CC" w:rsidRPr="00CB675B" w:rsidRDefault="00DF00CC" w:rsidP="00077E4B">
      <w:pPr>
        <w:spacing w:line="276" w:lineRule="auto"/>
        <w:ind w:left="284"/>
        <w:jc w:val="both"/>
        <w:rPr>
          <w:b/>
        </w:rPr>
      </w:pPr>
      <w:r w:rsidRPr="00CB675B">
        <w:rPr>
          <w:b/>
        </w:rPr>
        <w:t>Zadavatel upozorňuje, že v souladu s požadavkem § 105 odst. 2 ZZVZ bude po dodavateli v zadávací dokumentaci požadovat, aby zadavatelem určené významné činnosti prováděné osobami uvedenými pod bodem 2.7.1 b) při plnění veřejné zakázky, byly plněny přímo vybraným dodavatelem.</w:t>
      </w:r>
    </w:p>
    <w:p w14:paraId="746D78AB" w14:textId="1E981633" w:rsidR="00C30391" w:rsidRPr="00CB675B" w:rsidRDefault="00C30391" w:rsidP="00077E4B">
      <w:pPr>
        <w:spacing w:line="276" w:lineRule="auto"/>
        <w:ind w:left="284"/>
        <w:jc w:val="both"/>
        <w:rPr>
          <w:b/>
        </w:rPr>
      </w:pPr>
      <w:r w:rsidRPr="00CB675B">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76BE5790" w14:textId="51240533" w:rsidR="00FD77EA" w:rsidRPr="00CB675B" w:rsidRDefault="00FD77EA" w:rsidP="00077E4B">
      <w:pPr>
        <w:keepLines/>
        <w:spacing w:before="120" w:after="120" w:line="240" w:lineRule="auto"/>
        <w:ind w:left="284"/>
        <w:jc w:val="both"/>
        <w:rPr>
          <w:b/>
        </w:rPr>
      </w:pPr>
      <w:r w:rsidRPr="00CB675B">
        <w:rPr>
          <w:b/>
        </w:rPr>
        <w:t>Poznámka: Zadavatel požaduje, aby osoby uvedené v 2.</w:t>
      </w:r>
      <w:r w:rsidR="00C62EF2" w:rsidRPr="00CB675B">
        <w:rPr>
          <w:b/>
        </w:rPr>
        <w:t>7</w:t>
      </w:r>
      <w:r w:rsidRPr="00CB675B">
        <w:rPr>
          <w:b/>
        </w:rPr>
        <w:t xml:space="preserve">.1 pod </w:t>
      </w:r>
      <w:bookmarkStart w:id="98" w:name="_Hlk48289238"/>
      <w:r w:rsidRPr="00CB675B">
        <w:rPr>
          <w:b/>
        </w:rPr>
        <w:t>b),</w:t>
      </w:r>
      <w:r w:rsidR="007D3DEC" w:rsidRPr="00CB675B">
        <w:rPr>
          <w:b/>
        </w:rPr>
        <w:t xml:space="preserve"> </w:t>
      </w:r>
      <w:r w:rsidRPr="00CB675B">
        <w:rPr>
          <w:b/>
        </w:rPr>
        <w:t>c),</w:t>
      </w:r>
      <w:r w:rsidR="00ED775C" w:rsidRPr="00CB675B">
        <w:rPr>
          <w:b/>
        </w:rPr>
        <w:t xml:space="preserve"> </w:t>
      </w:r>
      <w:r w:rsidRPr="00CB675B">
        <w:rPr>
          <w:b/>
        </w:rPr>
        <w:t>i),</w:t>
      </w:r>
      <w:r w:rsidR="00ED775C" w:rsidRPr="00CB675B">
        <w:rPr>
          <w:b/>
        </w:rPr>
        <w:t xml:space="preserve"> </w:t>
      </w:r>
      <w:r w:rsidRPr="00CB675B">
        <w:rPr>
          <w:b/>
        </w:rPr>
        <w:t>j),</w:t>
      </w:r>
      <w:r w:rsidR="00ED775C" w:rsidRPr="00CB675B">
        <w:rPr>
          <w:b/>
        </w:rPr>
        <w:t xml:space="preserve"> </w:t>
      </w:r>
      <w:r w:rsidRPr="00CB675B">
        <w:rPr>
          <w:b/>
        </w:rPr>
        <w:t>k)</w:t>
      </w:r>
      <w:r w:rsidR="007D3DEC" w:rsidRPr="00CB675B">
        <w:rPr>
          <w:b/>
        </w:rPr>
        <w:t>, l), m)</w:t>
      </w:r>
      <w:r w:rsidR="005C6D12" w:rsidRPr="00CB675B">
        <w:rPr>
          <w:b/>
        </w:rPr>
        <w:t>, n)</w:t>
      </w:r>
      <w:r w:rsidRPr="00CB675B">
        <w:rPr>
          <w:b/>
        </w:rPr>
        <w:t xml:space="preserve"> </w:t>
      </w:r>
      <w:bookmarkEnd w:id="98"/>
      <w:r w:rsidRPr="00CB675B">
        <w:rPr>
          <w:b/>
        </w:rPr>
        <w:t>–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A84F17" w:rsidRPr="00CB675B">
        <w:rPr>
          <w:b/>
        </w:rPr>
        <w:t>,</w:t>
      </w:r>
      <w:r w:rsidRPr="00CB675B">
        <w:rPr>
          <w:b/>
        </w:rPr>
        <w:t xml:space="preserve"> a to </w:t>
      </w:r>
      <w:r w:rsidR="00CE24E2" w:rsidRPr="00CB675B">
        <w:rPr>
          <w:b/>
        </w:rPr>
        <w:t xml:space="preserve">alespoň </w:t>
      </w:r>
      <w:r w:rsidRPr="00CB675B">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C62EF2" w:rsidRPr="00CB675B">
        <w:rPr>
          <w:b/>
        </w:rPr>
        <w:t>,</w:t>
      </w:r>
      <w:r w:rsidRPr="00CB675B">
        <w:rPr>
          <w:b/>
        </w:rPr>
        <w:t xml:space="preserve"> která neovládá český jazyk, přítomen na pracovišti).</w:t>
      </w:r>
    </w:p>
    <w:bookmarkEnd w:id="95"/>
    <w:p w14:paraId="20F543E3" w14:textId="07654831" w:rsidR="00410883" w:rsidRPr="00CB675B" w:rsidRDefault="00410883" w:rsidP="00077E4B">
      <w:pPr>
        <w:pStyle w:val="Odstavecseseznamem"/>
        <w:numPr>
          <w:ilvl w:val="2"/>
          <w:numId w:val="42"/>
        </w:numPr>
        <w:spacing w:before="240" w:after="120"/>
        <w:ind w:left="284"/>
        <w:rPr>
          <w:b/>
          <w:u w:val="single"/>
        </w:rPr>
      </w:pPr>
      <w:r w:rsidRPr="00CB675B">
        <w:rPr>
          <w:b/>
          <w:u w:val="single"/>
        </w:rPr>
        <w:t>Seznam technického vybavení</w:t>
      </w:r>
    </w:p>
    <w:p w14:paraId="6E7756F9" w14:textId="3234987A" w:rsidR="00410883" w:rsidRPr="00CB675B" w:rsidRDefault="00410883" w:rsidP="00077E4B">
      <w:pPr>
        <w:spacing w:line="276" w:lineRule="auto"/>
        <w:ind w:left="284"/>
      </w:pPr>
      <w:r w:rsidRPr="00CB675B">
        <w:t>Minimální úroveň technického kvalifikačního kritéria, jehož splnění má být předložením seznamu prokázáno, vymezuje zadavatel následovně:</w:t>
      </w:r>
    </w:p>
    <w:p w14:paraId="73507661" w14:textId="3999FD6D" w:rsidR="00410883" w:rsidRPr="00CB675B" w:rsidRDefault="00510923" w:rsidP="0008706A">
      <w:pPr>
        <w:widowControl w:val="0"/>
        <w:numPr>
          <w:ilvl w:val="0"/>
          <w:numId w:val="10"/>
        </w:numPr>
        <w:spacing w:before="120" w:after="0" w:line="276" w:lineRule="auto"/>
        <w:ind w:left="993" w:firstLine="0"/>
        <w:jc w:val="both"/>
        <w:rPr>
          <w:rFonts w:cstheme="minorHAnsi"/>
        </w:rPr>
      </w:pPr>
      <w:bookmarkStart w:id="99" w:name="_Hlk48222648"/>
      <w:r w:rsidRPr="00CB675B">
        <w:t xml:space="preserve">alespoň 1 </w:t>
      </w:r>
      <w:r w:rsidRPr="00CB675B">
        <w:rPr>
          <w:rFonts w:eastAsia="Times New Roman"/>
        </w:rPr>
        <w:t xml:space="preserve">pojízdná zdvihací pracovní </w:t>
      </w:r>
      <w:r w:rsidRPr="00CB675B">
        <w:t xml:space="preserve">plošina s dosahem manipulace minimálně 13m s vhodnou konstrukcí pro PPN (NN) nebo dodavatel musí doložit, že je vybaven </w:t>
      </w:r>
      <w:proofErr w:type="gramStart"/>
      <w:r w:rsidRPr="00CB675B">
        <w:t>bezpečnostními  prostředky</w:t>
      </w:r>
      <w:proofErr w:type="gramEnd"/>
      <w:r w:rsidRPr="00CB675B">
        <w:t xml:space="preserve">  a O</w:t>
      </w:r>
      <w:r w:rsidR="00D60534" w:rsidRPr="00CB675B">
        <w:t>OP</w:t>
      </w:r>
      <w:r w:rsidRPr="00CB675B">
        <w:t xml:space="preserve">P a koš MP uzpůsobí tak, aby odpovídal  požadovaným postupům PPN </w:t>
      </w:r>
      <w:r w:rsidR="00410883" w:rsidRPr="00CB675B">
        <w:rPr>
          <w:rFonts w:cstheme="minorHAnsi"/>
        </w:rPr>
        <w:t>; a zároveň</w:t>
      </w:r>
    </w:p>
    <w:p w14:paraId="70DA650A"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alespoň 1 vozidlo do 3,5t. pro přepravu osob a materiálu, a zároveň</w:t>
      </w:r>
    </w:p>
    <w:p w14:paraId="05632FF1" w14:textId="4B08375B"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Nářadí</w:t>
      </w:r>
      <w:r w:rsidR="00B24F57" w:rsidRPr="00CB675B">
        <w:rPr>
          <w:rFonts w:cstheme="minorHAnsi"/>
        </w:rPr>
        <w:t xml:space="preserve"> a pomůcky</w:t>
      </w:r>
      <w:r w:rsidRPr="00CB675B">
        <w:rPr>
          <w:rFonts w:cstheme="minorHAnsi"/>
        </w:rPr>
        <w:t xml:space="preserve"> způsobilé pro práci na elektrickém zařízení a ostatní nářadí pro další </w:t>
      </w:r>
      <w:r w:rsidRPr="00CB675B">
        <w:rPr>
          <w:rFonts w:cstheme="minorHAnsi"/>
        </w:rPr>
        <w:lastRenderedPageBreak/>
        <w:t>práce související s realizací staveb, a zároveň</w:t>
      </w:r>
    </w:p>
    <w:p w14:paraId="4932D50A"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Elektromontážní nářadí vhodné pro práce pod napětím v rozsahu povolených pracovních postupů PPN NN, a zároveň</w:t>
      </w:r>
    </w:p>
    <w:p w14:paraId="3E23CC15"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Prostředky osobního zajištění k ochraně proti pádu z výšky, a zároveň</w:t>
      </w:r>
    </w:p>
    <w:p w14:paraId="7E59073C" w14:textId="112608D8"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Osobní ochranné pracovní prostředky (OOPP) dle požadavků RS-019</w:t>
      </w:r>
      <w:r w:rsidR="00E97B8C" w:rsidRPr="00CB675B">
        <w:rPr>
          <w:rFonts w:cstheme="minorHAnsi"/>
        </w:rPr>
        <w:t xml:space="preserve"> (bude poskytnuto vybranému</w:t>
      </w:r>
      <w:r w:rsidR="003334A7" w:rsidRPr="00CB675B">
        <w:rPr>
          <w:rStyle w:val="Odkaznakoment"/>
        </w:rPr>
        <w:t xml:space="preserve"> </w:t>
      </w:r>
      <w:r w:rsidR="00E97B8C" w:rsidRPr="00CB675B">
        <w:rPr>
          <w:rFonts w:cstheme="minorHAnsi"/>
        </w:rPr>
        <w:t>zhotoviteli)</w:t>
      </w:r>
      <w:r w:rsidR="00D60534" w:rsidRPr="00CB675B">
        <w:rPr>
          <w:rFonts w:cstheme="minorHAnsi"/>
        </w:rPr>
        <w:t xml:space="preserve"> a dle požadavků příslušných pracovních postupů PPN NN</w:t>
      </w:r>
      <w:r w:rsidRPr="00CB675B">
        <w:rPr>
          <w:rFonts w:cstheme="minorHAnsi"/>
        </w:rPr>
        <w:t>, a zároveň</w:t>
      </w:r>
    </w:p>
    <w:p w14:paraId="38777F2F" w14:textId="64376608" w:rsidR="00410883" w:rsidRPr="00CB675B" w:rsidRDefault="00862229" w:rsidP="0008706A">
      <w:pPr>
        <w:widowControl w:val="0"/>
        <w:numPr>
          <w:ilvl w:val="0"/>
          <w:numId w:val="10"/>
        </w:numPr>
        <w:spacing w:before="120" w:after="0" w:line="276" w:lineRule="auto"/>
        <w:ind w:left="993" w:firstLine="0"/>
        <w:jc w:val="both"/>
        <w:rPr>
          <w:rFonts w:cstheme="minorHAnsi"/>
        </w:rPr>
      </w:pPr>
      <w:r w:rsidRPr="00CB675B">
        <w:rPr>
          <w:rFonts w:cstheme="minorHAnsi"/>
        </w:rPr>
        <w:t>I</w:t>
      </w:r>
      <w:r w:rsidR="00410883" w:rsidRPr="00CB675B">
        <w:rPr>
          <w:rFonts w:cstheme="minorHAnsi"/>
        </w:rPr>
        <w:t>zolační žebřík musí být vyroben</w:t>
      </w:r>
      <w:r w:rsidRPr="00CB675B">
        <w:rPr>
          <w:rFonts w:cstheme="minorHAnsi"/>
        </w:rPr>
        <w:t>ý</w:t>
      </w:r>
      <w:r w:rsidR="00410883" w:rsidRPr="00CB675B">
        <w:rPr>
          <w:rFonts w:cstheme="minorHAnsi"/>
        </w:rPr>
        <w:t xml:space="preserve"> a schválen</w:t>
      </w:r>
      <w:r w:rsidRPr="00CB675B">
        <w:rPr>
          <w:rFonts w:cstheme="minorHAnsi"/>
        </w:rPr>
        <w:t>ý</w:t>
      </w:r>
      <w:r w:rsidR="00410883" w:rsidRPr="00CB675B">
        <w:rPr>
          <w:rFonts w:cstheme="minorHAnsi"/>
        </w:rPr>
        <w:t xml:space="preserve"> pro práce pod napětím </w:t>
      </w:r>
      <w:r w:rsidR="000259C6" w:rsidRPr="00CB675B">
        <w:rPr>
          <w:rFonts w:cstheme="minorHAnsi"/>
        </w:rPr>
        <w:t>do</w:t>
      </w:r>
      <w:r w:rsidR="003334A7" w:rsidRPr="00CB675B">
        <w:rPr>
          <w:rStyle w:val="Odkaznakoment"/>
        </w:rPr>
        <w:t xml:space="preserve"> </w:t>
      </w:r>
      <w:r w:rsidR="000259C6" w:rsidRPr="00CB675B">
        <w:rPr>
          <w:rFonts w:cstheme="minorHAnsi"/>
        </w:rPr>
        <w:t>napěťové hladiny minimálně</w:t>
      </w:r>
      <w:r w:rsidR="00410883" w:rsidRPr="00CB675B">
        <w:rPr>
          <w:rFonts w:cstheme="minorHAnsi"/>
        </w:rPr>
        <w:t xml:space="preserve"> 1000 V.</w:t>
      </w:r>
    </w:p>
    <w:p w14:paraId="5D4AF471" w14:textId="77777777" w:rsidR="00DD46CC" w:rsidRPr="00CB675B" w:rsidRDefault="00DD46CC" w:rsidP="00077E4B">
      <w:pPr>
        <w:spacing w:after="0" w:line="240" w:lineRule="auto"/>
        <w:ind w:left="284"/>
        <w:jc w:val="both"/>
      </w:pPr>
    </w:p>
    <w:p w14:paraId="4817ACEC" w14:textId="2F9409DB" w:rsidR="00DD46CC" w:rsidRPr="00CB675B" w:rsidRDefault="00DD46CC" w:rsidP="00077E4B">
      <w:pPr>
        <w:spacing w:after="0" w:line="240" w:lineRule="auto"/>
        <w:ind w:left="284"/>
        <w:jc w:val="both"/>
      </w:pPr>
      <w:r w:rsidRPr="00CB675B">
        <w:t xml:space="preserve">a dále </w:t>
      </w:r>
      <w:proofErr w:type="gramStart"/>
      <w:r w:rsidRPr="00CB675B">
        <w:t>bude  uvedeno</w:t>
      </w:r>
      <w:proofErr w:type="gramEnd"/>
      <w:r w:rsidRPr="00CB675B">
        <w:t>,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4F51BBAA" w14:textId="77777777" w:rsidR="00DD46CC" w:rsidRPr="00CB675B" w:rsidRDefault="00DD46CC" w:rsidP="00077E4B">
      <w:pPr>
        <w:spacing w:after="0" w:line="240" w:lineRule="auto"/>
        <w:ind w:left="284"/>
        <w:jc w:val="both"/>
      </w:pPr>
    </w:p>
    <w:p w14:paraId="0D99521C" w14:textId="6BEDD213" w:rsidR="00DD46CC" w:rsidRPr="00CB675B" w:rsidRDefault="00DD46CC" w:rsidP="00077E4B">
      <w:pPr>
        <w:spacing w:after="0" w:line="240" w:lineRule="auto"/>
        <w:ind w:left="284"/>
        <w:jc w:val="both"/>
      </w:pPr>
      <w:r w:rsidRPr="00CB675B">
        <w:t>Pokyny pro dodavatele: Pokud se dodavatel uchází o více částí, je požadavek na minimální seznam technického vybavení násoben takovou hodnotou, která odpovídá počtu částí, o které se dodavatel uchází</w:t>
      </w:r>
      <w:r w:rsidR="005064E0" w:rsidRPr="00CB675B">
        <w:t xml:space="preserve">. </w:t>
      </w:r>
    </w:p>
    <w:p w14:paraId="4DEFBE7C" w14:textId="2C0FD51E" w:rsidR="00DD46CC" w:rsidRPr="00CB675B" w:rsidRDefault="00DD46CC" w:rsidP="00077E4B">
      <w:pPr>
        <w:pStyle w:val="Odstavecseseznamem"/>
        <w:spacing w:after="0" w:line="240" w:lineRule="auto"/>
        <w:ind w:left="284"/>
        <w:jc w:val="both"/>
      </w:pPr>
    </w:p>
    <w:bookmarkEnd w:id="99"/>
    <w:p w14:paraId="766FAE45" w14:textId="77777777" w:rsidR="00DD46CC" w:rsidRPr="00CB675B" w:rsidRDefault="00DD46CC" w:rsidP="00077E4B">
      <w:pPr>
        <w:pStyle w:val="Odstavecseseznamem"/>
        <w:spacing w:after="0" w:line="240" w:lineRule="auto"/>
        <w:ind w:left="284"/>
        <w:jc w:val="both"/>
      </w:pPr>
    </w:p>
    <w:p w14:paraId="016B6B60" w14:textId="77777777" w:rsidR="00DD46CC" w:rsidRPr="00CB675B"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1102EA90" w14:textId="6BC60266" w:rsidR="00DD46CC" w:rsidRPr="00CB675B"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sz w:val="22"/>
          <w:szCs w:val="22"/>
          <w:lang w:val="cs-CZ"/>
        </w:rPr>
      </w:pPr>
      <w:r w:rsidRPr="00CB675B">
        <w:rPr>
          <w:rFonts w:asciiTheme="minorHAnsi" w:hAnsiTheme="minorHAnsi"/>
          <w:sz w:val="22"/>
          <w:szCs w:val="22"/>
          <w:lang w:val="cs-CZ"/>
        </w:rPr>
        <w:t>Dodavatel předloží čestné prohlášení (v případě poddodavatelů – uvést konkrétní poddodavatele, kteří tuto činnost budou zajišťovat</w:t>
      </w:r>
      <w:proofErr w:type="gramStart"/>
      <w:r w:rsidRPr="00CB675B">
        <w:rPr>
          <w:rFonts w:asciiTheme="minorHAnsi" w:hAnsiTheme="minorHAnsi"/>
          <w:sz w:val="22"/>
          <w:szCs w:val="22"/>
          <w:lang w:val="cs-CZ"/>
        </w:rPr>
        <w:t>),   </w:t>
      </w:r>
      <w:proofErr w:type="gramEnd"/>
      <w:r w:rsidRPr="00CB675B">
        <w:rPr>
          <w:rFonts w:asciiTheme="minorHAnsi" w:hAnsiTheme="minorHAnsi"/>
          <w:sz w:val="22"/>
          <w:szCs w:val="22"/>
          <w:lang w:val="cs-CZ"/>
        </w:rPr>
        <w:t xml:space="preserve">příloha č. 6, že disponuje, nebo bude disponovat v případě získání VZ potřebným vybavením. Před podpisem jednotlivých dílčích smluv, v rámci součinnosti, doloží vybraný dodavatel výpis z majetkové </w:t>
      </w:r>
      <w:proofErr w:type="gramStart"/>
      <w:r w:rsidRPr="00CB675B">
        <w:rPr>
          <w:rFonts w:asciiTheme="minorHAnsi" w:hAnsiTheme="minorHAnsi"/>
          <w:sz w:val="22"/>
          <w:szCs w:val="22"/>
          <w:lang w:val="cs-CZ"/>
        </w:rPr>
        <w:t>evidence</w:t>
      </w:r>
      <w:proofErr w:type="gramEnd"/>
      <w:r w:rsidRPr="00CB675B">
        <w:rPr>
          <w:rFonts w:asciiTheme="minorHAnsi" w:hAnsiTheme="minorHAnsi"/>
          <w:sz w:val="22"/>
          <w:szCs w:val="22"/>
          <w:lang w:val="cs-CZ"/>
        </w:rPr>
        <w:t xml:space="preserve"> popř. způsob smluvního zajištění vybavení min. po dobu plnění dané zakázky. </w:t>
      </w:r>
    </w:p>
    <w:p w14:paraId="37ED61FE" w14:textId="77777777" w:rsidR="00DD46CC" w:rsidRPr="00CB675B" w:rsidRDefault="00DD46CC" w:rsidP="00077E4B">
      <w:pPr>
        <w:spacing w:after="120"/>
        <w:ind w:left="284"/>
        <w:jc w:val="both"/>
        <w:rPr>
          <w:rFonts w:cstheme="minorHAnsi"/>
        </w:rPr>
      </w:pPr>
      <w:r w:rsidRPr="00CB675B">
        <w:rPr>
          <w:rFonts w:cstheme="minorHAnsi"/>
        </w:rPr>
        <w:t xml:space="preserve">Zadavatel nevyžaduje podepsaný formulář do žádosti. </w:t>
      </w:r>
    </w:p>
    <w:p w14:paraId="6CBF5C43" w14:textId="7C40D905" w:rsidR="00155060" w:rsidRPr="00CB675B" w:rsidRDefault="00155060" w:rsidP="00077E4B">
      <w:pPr>
        <w:pStyle w:val="Odstavecseseznamem"/>
        <w:spacing w:before="120" w:after="120"/>
        <w:ind w:left="284" w:hanging="11"/>
        <w:jc w:val="both"/>
        <w:rPr>
          <w:b/>
          <w:highlight w:val="yellow"/>
        </w:rPr>
      </w:pPr>
    </w:p>
    <w:p w14:paraId="28E93D20" w14:textId="460F2F12" w:rsidR="001F6175" w:rsidRPr="00CB675B" w:rsidRDefault="001F6175" w:rsidP="002351F1">
      <w:pPr>
        <w:pStyle w:val="Odstavecseseznamem"/>
        <w:numPr>
          <w:ilvl w:val="2"/>
          <w:numId w:val="42"/>
        </w:numPr>
        <w:spacing w:before="240" w:after="120"/>
        <w:ind w:left="284" w:firstLine="0"/>
        <w:rPr>
          <w:b/>
          <w:u w:val="single"/>
        </w:rPr>
      </w:pPr>
      <w:r w:rsidRPr="00CB675B">
        <w:rPr>
          <w:b/>
          <w:u w:val="single"/>
        </w:rPr>
        <w:t xml:space="preserve">Referenční </w:t>
      </w:r>
      <w:proofErr w:type="gramStart"/>
      <w:r w:rsidRPr="00CB675B">
        <w:rPr>
          <w:b/>
          <w:u w:val="single"/>
        </w:rPr>
        <w:t>zakázky - Stavby</w:t>
      </w:r>
      <w:proofErr w:type="gramEnd"/>
      <w:r w:rsidRPr="00CB675B">
        <w:rPr>
          <w:b/>
          <w:u w:val="single"/>
        </w:rPr>
        <w:t xml:space="preserve"> malého rozsahu na zařízení NN do 1000 V s připojením na venkovní vedení </w:t>
      </w:r>
    </w:p>
    <w:p w14:paraId="16DAAD46" w14:textId="77777777" w:rsidR="001F6175" w:rsidRPr="00CB675B" w:rsidRDefault="001F6175" w:rsidP="001F6175">
      <w:pPr>
        <w:autoSpaceDE w:val="0"/>
        <w:autoSpaceDN w:val="0"/>
        <w:adjustRightInd w:val="0"/>
        <w:spacing w:line="276" w:lineRule="auto"/>
        <w:ind w:left="556"/>
        <w:rPr>
          <w:szCs w:val="24"/>
        </w:rPr>
      </w:pPr>
      <w:r w:rsidRPr="00CB675B">
        <w:rPr>
          <w:szCs w:val="24"/>
        </w:rPr>
        <w:t>Zadavatel požaduje prokázání kritérií technické kvalifikace tak, že dodavatelé předloží:</w:t>
      </w:r>
    </w:p>
    <w:p w14:paraId="7DD4B96C" w14:textId="77777777" w:rsidR="00385F33" w:rsidRPr="00CB675B" w:rsidRDefault="001F6175" w:rsidP="00385F33">
      <w:pPr>
        <w:spacing w:before="240" w:after="120"/>
        <w:ind w:left="556"/>
      </w:pPr>
      <w:r w:rsidRPr="00CB675B">
        <w:t xml:space="preserve">Seznam významných stavebních prací obdobných předmětu plnění poskytnutých dodavatelem v posledních </w:t>
      </w:r>
      <w:r w:rsidRPr="00CB675B">
        <w:rPr>
          <w:rFonts w:cstheme="minorHAnsi"/>
          <w:snapToGrid w:val="0"/>
        </w:rPr>
        <w:t xml:space="preserve">5 let před dnem podání žádosti o účast </w:t>
      </w:r>
      <w:proofErr w:type="gramStart"/>
      <w:r w:rsidRPr="00CB675B">
        <w:rPr>
          <w:rFonts w:cstheme="minorHAnsi"/>
          <w:snapToGrid w:val="0"/>
        </w:rPr>
        <w:t>v</w:t>
      </w:r>
      <w:proofErr w:type="gramEnd"/>
      <w:r w:rsidRPr="00CB675B">
        <w:rPr>
          <w:rFonts w:cstheme="minorHAnsi"/>
          <w:snapToGrid w:val="0"/>
        </w:rPr>
        <w:t xml:space="preserve"> SK</w:t>
      </w:r>
      <w:r w:rsidRPr="00CB675B">
        <w:t>.</w:t>
      </w:r>
      <w:r w:rsidR="00385F33" w:rsidRPr="00CB675B">
        <w:t>:</w:t>
      </w:r>
    </w:p>
    <w:p w14:paraId="5BFE45BE" w14:textId="23D00175" w:rsidR="001F6175" w:rsidRPr="00CB675B" w:rsidRDefault="001F6175" w:rsidP="00385F33">
      <w:pPr>
        <w:spacing w:before="240" w:after="120"/>
        <w:ind w:left="556"/>
      </w:pPr>
      <w:bookmarkStart w:id="100" w:name="_Hlk48300890"/>
      <w:r w:rsidRPr="00CB675B">
        <w:t xml:space="preserve">dvě různé zakázky na elektromontážní a související práce na elektrických zařízeních distribuční soustavy (DS) v rámci </w:t>
      </w:r>
      <w:r w:rsidRPr="00CB675B">
        <w:rPr>
          <w:b/>
        </w:rPr>
        <w:t>venkovního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každé</w:t>
      </w:r>
      <w:proofErr w:type="gramEnd"/>
      <w:r w:rsidRPr="00CB675B">
        <w:t xml:space="preserve"> zakázky musí být v hodnotě nejméně </w:t>
      </w:r>
      <w:r w:rsidRPr="00CB675B">
        <w:rPr>
          <w:b/>
        </w:rPr>
        <w:t>100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w:t>
      </w:r>
    </w:p>
    <w:bookmarkEnd w:id="100"/>
    <w:p w14:paraId="1E5DB420" w14:textId="77777777" w:rsidR="001F6175" w:rsidRPr="00CB675B" w:rsidRDefault="001F6175" w:rsidP="00D678C8">
      <w:pPr>
        <w:pStyle w:val="Odstavecseseznamem"/>
        <w:keepNext/>
        <w:spacing w:before="120" w:after="120"/>
        <w:ind w:left="426"/>
        <w:jc w:val="both"/>
        <w:rPr>
          <w:b/>
          <w:u w:val="single"/>
        </w:rPr>
      </w:pPr>
      <w:r w:rsidRPr="00CB675B">
        <w:rPr>
          <w:b/>
          <w:u w:val="single"/>
        </w:rPr>
        <w:t>způsob prokázání:</w:t>
      </w:r>
    </w:p>
    <w:p w14:paraId="0BD3E354" w14:textId="5715EFC6" w:rsidR="001F6175" w:rsidRPr="00CB675B" w:rsidRDefault="001F6175" w:rsidP="00D678C8">
      <w:pPr>
        <w:pStyle w:val="Odstavecseseznamem"/>
        <w:spacing w:after="120"/>
        <w:ind w:left="426"/>
        <w:jc w:val="both"/>
        <w:rPr>
          <w:rFonts w:cstheme="minorHAnsi"/>
        </w:rPr>
      </w:pPr>
      <w:r w:rsidRPr="00CB675B">
        <w:rPr>
          <w:rFonts w:cstheme="minorHAnsi"/>
        </w:rPr>
        <w:t>Uvedením seznamu stavebních prací po</w:t>
      </w:r>
      <w:r w:rsidR="00D678C8" w:rsidRPr="00CB675B">
        <w:rPr>
          <w:rFonts w:cstheme="minorHAnsi"/>
        </w:rPr>
        <w:t>sk</w:t>
      </w:r>
      <w:r w:rsidRPr="00CB675B">
        <w:rPr>
          <w:rFonts w:cstheme="minorHAnsi"/>
        </w:rPr>
        <w:t xml:space="preserve">ytnutých za posledních 5 let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1.9.2020, tj. reference se týkají období 1.9.2015-1.9.2020</w:t>
      </w:r>
      <w:proofErr w:type="gramStart"/>
      <w:r w:rsidRPr="00CB675B">
        <w:rPr>
          <w:rFonts w:eastAsia="Times New Roman"/>
        </w:rPr>
        <w:t>)</w:t>
      </w:r>
      <w:r w:rsidRPr="00CB675B">
        <w:rPr>
          <w:rFonts w:cstheme="minorHAnsi"/>
        </w:rPr>
        <w:t xml:space="preserve">  Formulář</w:t>
      </w:r>
      <w:proofErr w:type="gramEnd"/>
      <w:r w:rsidRPr="00CB675B">
        <w:rPr>
          <w:rFonts w:cstheme="minorHAnsi"/>
        </w:rPr>
        <w:t xml:space="preserve"> pro prokázání splnění tohoto kvalifikačního předpokladu je v příloze této dokumentace; včetně </w:t>
      </w:r>
      <w:r w:rsidRPr="00CB675B">
        <w:rPr>
          <w:rFonts w:cstheme="minorHAnsi"/>
        </w:rPr>
        <w:lastRenderedPageBreak/>
        <w:t>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5AC4CDBA" w14:textId="7BBABDC5" w:rsidR="001F6175" w:rsidRPr="00CB675B" w:rsidRDefault="001F6175" w:rsidP="00D678C8">
      <w:pPr>
        <w:pStyle w:val="Odstavecseseznamem"/>
        <w:spacing w:after="120"/>
        <w:ind w:left="426"/>
        <w:jc w:val="both"/>
        <w:rPr>
          <w:rFonts w:cstheme="minorHAnsi"/>
        </w:rPr>
      </w:pPr>
      <w:r w:rsidRPr="00CB675B">
        <w:rPr>
          <w:rFonts w:cstheme="minorHAnsi"/>
        </w:rPr>
        <w:t>Pokud dodavatel použije jinou předlohu než zadavatelem předepsanou, potom dodavatelem předložená významná zakázka musí obsahovat všechny údaje, které zadavatel v Příloze č. 4</w:t>
      </w:r>
      <w:r w:rsidR="00D678C8" w:rsidRPr="00CB675B">
        <w:rPr>
          <w:rFonts w:cstheme="minorHAnsi"/>
        </w:rPr>
        <w:t>b</w:t>
      </w:r>
      <w:r w:rsidRPr="00CB675B">
        <w:rPr>
          <w:rFonts w:cstheme="minorHAnsi"/>
        </w:rPr>
        <w:t xml:space="preserve"> vymezil</w:t>
      </w:r>
      <w:r w:rsidR="00D678C8" w:rsidRPr="00CB675B">
        <w:rPr>
          <w:rFonts w:cstheme="minorHAnsi"/>
        </w:rPr>
        <w:t>.</w:t>
      </w:r>
      <w:r w:rsidRPr="00CB675B">
        <w:rPr>
          <w:rFonts w:cstheme="minorHAnsi"/>
        </w:rPr>
        <w:t xml:space="preserve"> </w:t>
      </w:r>
    </w:p>
    <w:p w14:paraId="4B154BF6" w14:textId="77777777" w:rsidR="001F6175" w:rsidRPr="00CB675B" w:rsidRDefault="001F6175" w:rsidP="00D678C8">
      <w:pPr>
        <w:pStyle w:val="Odstavecseseznamem"/>
        <w:spacing w:after="120"/>
        <w:ind w:left="426"/>
        <w:jc w:val="both"/>
        <w:rPr>
          <w:rFonts w:cstheme="minorHAnsi"/>
        </w:rPr>
      </w:pPr>
      <w:r w:rsidRPr="00CB675B">
        <w:rPr>
          <w:rFonts w:cstheme="minorHAnsi"/>
        </w:rPr>
        <w:t>Dodavatel uvede kontakty na osoby zadavatele (objednatele), u kterých může zadavatel dodavatelem uvedené informace ověřit.</w:t>
      </w:r>
    </w:p>
    <w:p w14:paraId="0B0FEBB8" w14:textId="77777777" w:rsidR="001F6175" w:rsidRPr="00CB675B" w:rsidRDefault="001F6175" w:rsidP="00D678C8">
      <w:pPr>
        <w:pStyle w:val="Odstavecseseznamem"/>
        <w:spacing w:line="276" w:lineRule="auto"/>
        <w:ind w:left="426"/>
        <w:jc w:val="both"/>
      </w:pPr>
      <w:bookmarkStart w:id="101" w:name="_Hlk48300982"/>
      <w:r w:rsidRPr="00CB675B">
        <w:t xml:space="preserve">Pokud jedna z významných zakázek splňuje současně více z výše uvedených definic, </w:t>
      </w:r>
      <w:r w:rsidRPr="00CB675B">
        <w:rPr>
          <w:b/>
        </w:rPr>
        <w:t>lze</w:t>
      </w:r>
      <w:r w:rsidRPr="00CB675B">
        <w:t xml:space="preserve"> ji uvést u každé z těchto definic. Zároveň platí, že pokud hodnota jedné referenční zakázky dosahuje </w:t>
      </w:r>
      <w:proofErr w:type="gramStart"/>
      <w:r w:rsidRPr="00CB675B">
        <w:t>dvoj- či</w:t>
      </w:r>
      <w:proofErr w:type="gramEnd"/>
      <w:r w:rsidRPr="00CB675B">
        <w:t xml:space="preserve"> více násobku minimální požadované hodnoty v rámci příslušné definice, </w:t>
      </w:r>
      <w:r w:rsidRPr="00CB675B">
        <w:rPr>
          <w:b/>
        </w:rPr>
        <w:t xml:space="preserve">nelze </w:t>
      </w:r>
      <w:r w:rsidRPr="00CB675B">
        <w:t>tuto referenční zakázku uplatnit k téže definici vícekrát než jednou.</w:t>
      </w:r>
    </w:p>
    <w:bookmarkEnd w:id="101"/>
    <w:p w14:paraId="7CD2B307" w14:textId="77777777" w:rsidR="001F6175" w:rsidRPr="00CB675B" w:rsidRDefault="001F6175" w:rsidP="00D678C8">
      <w:pPr>
        <w:pStyle w:val="Odstavecseseznamem"/>
        <w:spacing w:line="276" w:lineRule="auto"/>
        <w:ind w:left="426"/>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3A2B14CC" w14:textId="77777777" w:rsidR="001F6175" w:rsidRPr="00CB675B" w:rsidRDefault="001F6175" w:rsidP="00D678C8">
      <w:pPr>
        <w:pStyle w:val="Odstavecseseznamem"/>
        <w:spacing w:line="276" w:lineRule="auto"/>
        <w:ind w:left="426"/>
        <w:jc w:val="both"/>
      </w:pPr>
      <w:r w:rsidRPr="00CB675B">
        <w:rPr>
          <w:rFonts w:cstheme="minorHAnsi"/>
        </w:rPr>
        <w:t>Zadavatel nevyžaduje podepsaný formulář do žádosti.</w:t>
      </w:r>
    </w:p>
    <w:p w14:paraId="5ED2A161" w14:textId="44C67219" w:rsidR="00FD77EA" w:rsidRPr="00CB675B" w:rsidRDefault="00FD77EA" w:rsidP="00077E4B">
      <w:pPr>
        <w:pStyle w:val="Odstavecseseznamem"/>
        <w:spacing w:before="120" w:after="120"/>
        <w:ind w:left="284" w:hanging="11"/>
        <w:jc w:val="both"/>
        <w:rPr>
          <w:b/>
          <w:highlight w:val="yellow"/>
        </w:rPr>
      </w:pPr>
    </w:p>
    <w:p w14:paraId="0C140E63" w14:textId="77777777" w:rsidR="001F6175" w:rsidRPr="00CB675B" w:rsidRDefault="001F6175" w:rsidP="00077E4B">
      <w:pPr>
        <w:pStyle w:val="Odstavecseseznamem"/>
        <w:spacing w:before="120" w:after="120"/>
        <w:ind w:left="284" w:hanging="11"/>
        <w:jc w:val="both"/>
        <w:rPr>
          <w:b/>
          <w:highlight w:val="yellow"/>
        </w:rPr>
      </w:pPr>
    </w:p>
    <w:p w14:paraId="2811C848" w14:textId="77777777" w:rsidR="00D9104F" w:rsidRPr="00CB675B" w:rsidRDefault="00D9104F" w:rsidP="00077E4B">
      <w:pPr>
        <w:pStyle w:val="Odstavecseseznamem"/>
        <w:numPr>
          <w:ilvl w:val="1"/>
          <w:numId w:val="5"/>
        </w:numPr>
        <w:spacing w:before="160"/>
        <w:ind w:left="284" w:hanging="11"/>
        <w:contextualSpacing w:val="0"/>
        <w:jc w:val="both"/>
        <w:rPr>
          <w:b/>
        </w:rPr>
      </w:pPr>
      <w:bookmarkStart w:id="102" w:name="_Ref17721374"/>
      <w:bookmarkStart w:id="103" w:name="_Toc17794040"/>
      <w:bookmarkStart w:id="104" w:name="_Toc17794160"/>
      <w:r w:rsidRPr="00CB675B">
        <w:rPr>
          <w:b/>
        </w:rPr>
        <w:t>Ekonomická kvalifikace</w:t>
      </w:r>
    </w:p>
    <w:p w14:paraId="521C5DDE" w14:textId="50CC871C" w:rsidR="003836E3" w:rsidRPr="00CB675B" w:rsidRDefault="003836E3" w:rsidP="00077E4B">
      <w:pPr>
        <w:pStyle w:val="Odstavecseseznamem"/>
        <w:numPr>
          <w:ilvl w:val="2"/>
          <w:numId w:val="23"/>
        </w:numPr>
        <w:spacing w:before="160"/>
        <w:ind w:left="284" w:hanging="11"/>
        <w:contextualSpacing w:val="0"/>
        <w:jc w:val="both"/>
        <w:rPr>
          <w:b/>
        </w:rPr>
      </w:pPr>
      <w:r w:rsidRPr="00CB675B">
        <w:rPr>
          <w:b/>
        </w:rPr>
        <w:t>Pojištění</w:t>
      </w:r>
    </w:p>
    <w:p w14:paraId="2549EA69" w14:textId="06158094" w:rsidR="003836E3" w:rsidRPr="00CB675B" w:rsidRDefault="003836E3" w:rsidP="00077E4B">
      <w:pPr>
        <w:pStyle w:val="Odstavecseseznamem"/>
        <w:spacing w:before="120" w:after="120"/>
        <w:ind w:left="284" w:hanging="11"/>
        <w:contextualSpacing w:val="0"/>
        <w:jc w:val="both"/>
        <w:rPr>
          <w:b/>
        </w:rPr>
      </w:pPr>
      <w:r w:rsidRPr="00CB675B">
        <w:t xml:space="preserve">Zadavatel požaduje, aby se Dodavatel zavázal, že stane-li se vybraným dodavatelem, sjedná si pojistnou smlouvu s předmětem a rozsahem </w:t>
      </w:r>
      <w:r w:rsidRPr="00CB675B">
        <w:rPr>
          <w:b/>
        </w:rPr>
        <w:t>pojištění</w:t>
      </w:r>
      <w:r w:rsidR="00ED775C" w:rsidRPr="00CB675B">
        <w:rPr>
          <w:b/>
        </w:rPr>
        <w:t>:</w:t>
      </w:r>
    </w:p>
    <w:p w14:paraId="4174C2DC" w14:textId="77777777" w:rsidR="00ED775C" w:rsidRPr="00CB675B" w:rsidRDefault="00ED775C" w:rsidP="00077E4B">
      <w:pPr>
        <w:pStyle w:val="Odstavecseseznamem"/>
        <w:numPr>
          <w:ilvl w:val="0"/>
          <w:numId w:val="44"/>
        </w:numPr>
        <w:autoSpaceDE w:val="0"/>
        <w:autoSpaceDN w:val="0"/>
        <w:spacing w:after="0" w:line="276" w:lineRule="auto"/>
        <w:ind w:left="284"/>
        <w:jc w:val="both"/>
      </w:pPr>
      <w:r w:rsidRPr="00CB675B">
        <w:t xml:space="preserve">pojištění odpovědnosti Zhotovitele za škodu způsobenou třetí osobě s limitem pojistného plnění alespoň </w:t>
      </w:r>
      <w:r w:rsidRPr="00CB675B">
        <w:rPr>
          <w:b/>
          <w:bCs/>
        </w:rPr>
        <w:t>1 000 000 Kč</w:t>
      </w:r>
      <w:r w:rsidRPr="00CB675B">
        <w:t xml:space="preserve"> </w:t>
      </w:r>
    </w:p>
    <w:p w14:paraId="37644F35" w14:textId="2DDC674D" w:rsidR="00ED775C" w:rsidRPr="00CB675B" w:rsidRDefault="00ED775C" w:rsidP="00077E4B">
      <w:pPr>
        <w:pStyle w:val="Odstavecseseznamem"/>
        <w:numPr>
          <w:ilvl w:val="0"/>
          <w:numId w:val="44"/>
        </w:numPr>
        <w:autoSpaceDE w:val="0"/>
        <w:autoSpaceDN w:val="0"/>
        <w:spacing w:after="0" w:line="276" w:lineRule="auto"/>
        <w:ind w:left="284"/>
        <w:jc w:val="both"/>
      </w:pPr>
      <w:r w:rsidRPr="00CB675B">
        <w:t xml:space="preserve">pojištění odpovědnosti za škodu na věcech převzatých Zhotovitelem v souvislosti s plněním jeho závazků ze Smlouvy s limitem pojistného plnění alespoň </w:t>
      </w:r>
      <w:r w:rsidRPr="00CB675B">
        <w:rPr>
          <w:b/>
          <w:bCs/>
        </w:rPr>
        <w:t>200 000 Kč</w:t>
      </w:r>
      <w:r w:rsidR="00CE24E2" w:rsidRPr="00CB675B">
        <w:t>, přičemž</w:t>
      </w:r>
    </w:p>
    <w:p w14:paraId="1E3F8391" w14:textId="1A29AAC4" w:rsidR="00ED775C" w:rsidRPr="00CB675B" w:rsidRDefault="00ED775C" w:rsidP="00077E4B">
      <w:pPr>
        <w:pStyle w:val="Odstavecseseznamem"/>
        <w:numPr>
          <w:ilvl w:val="0"/>
          <w:numId w:val="44"/>
        </w:numPr>
        <w:autoSpaceDE w:val="0"/>
        <w:autoSpaceDN w:val="0"/>
        <w:spacing w:after="0" w:line="276" w:lineRule="auto"/>
        <w:ind w:left="284"/>
        <w:jc w:val="both"/>
      </w:pPr>
      <w:r w:rsidRPr="00CB675B">
        <w:t>Spoluúčast pojistníka smí být sjednána nejvýše v hodnotě 5</w:t>
      </w:r>
      <w:r w:rsidR="00A97DED" w:rsidRPr="00CB675B">
        <w:t xml:space="preserve"> </w:t>
      </w:r>
      <w:r w:rsidRPr="00CB675B">
        <w:t>% z hodnoty pojistného plnění nebo ve výši maximálně 10 000 Kč v případě obou pojištění.</w:t>
      </w:r>
    </w:p>
    <w:p w14:paraId="2FB4D540" w14:textId="77777777" w:rsidR="003334A7" w:rsidRPr="00CB675B" w:rsidRDefault="003334A7" w:rsidP="00077E4B">
      <w:pPr>
        <w:pStyle w:val="Odstavecseseznamem"/>
        <w:spacing w:before="120" w:after="120"/>
        <w:ind w:left="284" w:hanging="11"/>
        <w:contextualSpacing w:val="0"/>
        <w:jc w:val="both"/>
      </w:pPr>
    </w:p>
    <w:p w14:paraId="20BFB8C2" w14:textId="77777777" w:rsidR="003836E3" w:rsidRPr="00CB675B" w:rsidRDefault="003836E3" w:rsidP="00077E4B">
      <w:pPr>
        <w:pStyle w:val="Odstavecseseznamem"/>
        <w:spacing w:before="120" w:after="120"/>
        <w:ind w:left="284" w:hanging="11"/>
        <w:contextualSpacing w:val="0"/>
        <w:rPr>
          <w:b/>
          <w:u w:val="single"/>
        </w:rPr>
      </w:pPr>
      <w:r w:rsidRPr="00CB675B">
        <w:rPr>
          <w:b/>
          <w:u w:val="single"/>
        </w:rPr>
        <w:t>způsob prokázání:</w:t>
      </w:r>
    </w:p>
    <w:p w14:paraId="366E6624" w14:textId="77777777" w:rsidR="003836E3" w:rsidRPr="00CB675B" w:rsidRDefault="003836E3" w:rsidP="00077E4B">
      <w:pPr>
        <w:pStyle w:val="Odstavecseseznamem"/>
        <w:spacing w:before="120" w:after="120"/>
        <w:ind w:left="284" w:hanging="11"/>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4451413A" w14:textId="3E3AC2F9" w:rsidR="003836E3" w:rsidRPr="00CB675B" w:rsidRDefault="003836E3" w:rsidP="00077E4B">
      <w:pPr>
        <w:pStyle w:val="Odstavecseseznamem"/>
        <w:spacing w:before="120" w:after="120"/>
        <w:ind w:left="284" w:hanging="11"/>
        <w:contextualSpacing w:val="0"/>
        <w:jc w:val="both"/>
      </w:pPr>
      <w:r w:rsidRPr="00CB675B">
        <w:t xml:space="preserve">Dodavatel pro splnění tohoto kvalifikačního kritéria může využít vzoru čestného prohlášení, který tvoří Přílohu SK č. 3. </w:t>
      </w:r>
    </w:p>
    <w:p w14:paraId="7C403937" w14:textId="77777777" w:rsidR="003836E3" w:rsidRPr="00CB675B" w:rsidRDefault="003836E3" w:rsidP="00077E4B">
      <w:pPr>
        <w:pStyle w:val="Odstavecseseznamem"/>
        <w:spacing w:before="120" w:after="120"/>
        <w:ind w:left="284" w:hanging="11"/>
        <w:contextualSpacing w:val="0"/>
        <w:jc w:val="both"/>
      </w:pPr>
      <w:r w:rsidRPr="00CB675B">
        <w:t>Kopii požadované pojistné smlouvy poté Dodavatel, stane-li se vybraným Dodavatelem, předloží před podpisem smlouvy na realizaci veřejné zakázky.</w:t>
      </w:r>
    </w:p>
    <w:p w14:paraId="2A329A2A" w14:textId="568897A1" w:rsidR="00C3745E" w:rsidRPr="00CB675B" w:rsidRDefault="003836E3" w:rsidP="00077E4B">
      <w:pPr>
        <w:pStyle w:val="Odstavecseseznamem"/>
        <w:widowControl w:val="0"/>
        <w:spacing w:before="120" w:after="240"/>
        <w:ind w:left="284" w:hanging="11"/>
        <w:jc w:val="both"/>
        <w:rPr>
          <w:rFonts w:cstheme="minorHAnsi"/>
          <w:i/>
          <w:snapToGrid w:val="0"/>
        </w:rPr>
      </w:pPr>
      <w:r w:rsidRPr="00CB675B">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512DF146" w14:textId="77777777" w:rsidR="00ED775C" w:rsidRPr="00CB675B" w:rsidRDefault="00ED775C" w:rsidP="00077E4B">
      <w:pPr>
        <w:pStyle w:val="Odstavecseseznamem"/>
        <w:widowControl w:val="0"/>
        <w:spacing w:before="120" w:after="240"/>
        <w:ind w:left="284" w:hanging="11"/>
        <w:jc w:val="both"/>
        <w:rPr>
          <w:rFonts w:cstheme="minorHAnsi"/>
          <w:i/>
          <w:snapToGrid w:val="0"/>
        </w:rPr>
      </w:pPr>
    </w:p>
    <w:p w14:paraId="1B99C779" w14:textId="0472B5F2" w:rsidR="00944FAB" w:rsidRPr="00CB675B" w:rsidRDefault="00944FAB" w:rsidP="00077E4B">
      <w:pPr>
        <w:pStyle w:val="Nadpis1"/>
        <w:numPr>
          <w:ilvl w:val="0"/>
          <w:numId w:val="0"/>
        </w:numPr>
        <w:ind w:left="284"/>
        <w:rPr>
          <w:rFonts w:asciiTheme="minorHAnsi" w:eastAsiaTheme="minorHAnsi" w:hAnsiTheme="minorHAnsi" w:cstheme="minorBidi"/>
          <w:sz w:val="22"/>
          <w:szCs w:val="22"/>
        </w:rPr>
      </w:pPr>
      <w:bookmarkStart w:id="105" w:name="_Toc48196786"/>
      <w:r w:rsidRPr="00CB675B">
        <w:rPr>
          <w:rFonts w:asciiTheme="minorHAnsi" w:eastAsiaTheme="minorHAnsi" w:hAnsiTheme="minorHAnsi" w:cstheme="minorBidi"/>
          <w:sz w:val="22"/>
          <w:szCs w:val="22"/>
        </w:rPr>
        <w:t>2.8.2 Obrat</w:t>
      </w:r>
      <w:bookmarkEnd w:id="105"/>
    </w:p>
    <w:p w14:paraId="75861C16" w14:textId="77777777" w:rsidR="00944FAB" w:rsidRPr="00CB675B" w:rsidRDefault="00944FAB" w:rsidP="00077E4B">
      <w:pPr>
        <w:pStyle w:val="Odstavecseseznamem"/>
        <w:widowControl w:val="0"/>
        <w:spacing w:before="120" w:after="240"/>
        <w:ind w:left="284"/>
        <w:jc w:val="both"/>
      </w:pPr>
      <w:r w:rsidRPr="00CB675B">
        <w:t>Zadavatel nepožaduje předložení obratu pro tuto část.</w:t>
      </w:r>
    </w:p>
    <w:p w14:paraId="5CD454BA" w14:textId="77777777" w:rsidR="00944FAB" w:rsidRPr="00CB675B" w:rsidRDefault="00944FAB" w:rsidP="0069383F">
      <w:pPr>
        <w:pStyle w:val="Odstavecseseznamem"/>
        <w:widowControl w:val="0"/>
        <w:spacing w:before="120" w:after="240"/>
        <w:ind w:hanging="11"/>
        <w:jc w:val="both"/>
        <w:rPr>
          <w:rFonts w:cstheme="minorHAnsi"/>
        </w:rPr>
      </w:pPr>
    </w:p>
    <w:p w14:paraId="127F181F" w14:textId="13572B85" w:rsidR="0020618E" w:rsidRPr="00CB675B" w:rsidRDefault="0020618E" w:rsidP="0020618E">
      <w:pPr>
        <w:pStyle w:val="Nadpis1"/>
        <w:pageBreakBefore/>
        <w:spacing w:before="360" w:after="120"/>
        <w:ind w:left="425" w:hanging="425"/>
        <w:jc w:val="center"/>
        <w:rPr>
          <w:rFonts w:asciiTheme="minorHAnsi" w:hAnsiTheme="minorHAnsi" w:cstheme="minorHAnsi"/>
        </w:rPr>
      </w:pPr>
      <w:bookmarkStart w:id="106" w:name="_Toc48196787"/>
      <w:bookmarkEnd w:id="81"/>
      <w:bookmarkEnd w:id="102"/>
      <w:bookmarkEnd w:id="103"/>
      <w:bookmarkEnd w:id="104"/>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r>
      <w:bookmarkStart w:id="107" w:name="_Hlk45778348"/>
      <w:r w:rsidR="0089310C" w:rsidRPr="00CB675B">
        <w:rPr>
          <w:rFonts w:asciiTheme="minorHAnsi" w:hAnsiTheme="minorHAnsi" w:cstheme="minorHAnsi"/>
        </w:rPr>
        <w:t xml:space="preserve">Části 3, 6, 9, 12, 15, 18, </w:t>
      </w:r>
      <w:r w:rsidR="00406F17" w:rsidRPr="00CB675B">
        <w:rPr>
          <w:rFonts w:asciiTheme="minorHAnsi" w:hAnsiTheme="minorHAnsi" w:cstheme="minorHAnsi"/>
        </w:rPr>
        <w:t xml:space="preserve">21, </w:t>
      </w:r>
      <w:r w:rsidR="0089310C" w:rsidRPr="00CB675B">
        <w:rPr>
          <w:rFonts w:asciiTheme="minorHAnsi" w:hAnsiTheme="minorHAnsi" w:cstheme="minorHAnsi"/>
        </w:rPr>
        <w:t>24, 27, 30 a 33 -</w:t>
      </w:r>
      <w:r w:rsidR="00B3553E" w:rsidRPr="00CB675B">
        <w:rPr>
          <w:b w:val="0"/>
          <w:bCs/>
          <w:sz w:val="20"/>
          <w:szCs w:val="20"/>
          <w:lang w:eastAsia="cs-CZ"/>
        </w:rPr>
        <w:t xml:space="preserve"> </w:t>
      </w:r>
      <w:r w:rsidR="00B3553E" w:rsidRPr="00CB675B">
        <w:rPr>
          <w:rFonts w:asciiTheme="minorHAnsi" w:hAnsiTheme="minorHAnsi" w:cstheme="minorHAnsi"/>
        </w:rPr>
        <w:t>Stavby</w:t>
      </w:r>
      <w:r w:rsidR="00B3553E" w:rsidRPr="00CB675B">
        <w:rPr>
          <w:b w:val="0"/>
          <w:bCs/>
          <w:sz w:val="20"/>
          <w:szCs w:val="20"/>
          <w:lang w:eastAsia="cs-CZ"/>
        </w:rPr>
        <w:t xml:space="preserve"> </w:t>
      </w:r>
      <w:r w:rsidR="00B3553E" w:rsidRPr="00CB675B">
        <w:rPr>
          <w:rFonts w:asciiTheme="minorHAnsi" w:hAnsiTheme="minorHAnsi" w:cstheme="minorHAnsi"/>
        </w:rPr>
        <w:t>a odstraňování poruch na zařízení VN, NN a DTS</w:t>
      </w:r>
      <w:bookmarkEnd w:id="106"/>
      <w:bookmarkEnd w:id="107"/>
    </w:p>
    <w:p w14:paraId="20587434" w14:textId="77777777" w:rsidR="002656AE" w:rsidRPr="00CB675B" w:rsidRDefault="002656AE" w:rsidP="008C5686">
      <w:pPr>
        <w:pStyle w:val="Odstavecseseznamem"/>
        <w:numPr>
          <w:ilvl w:val="1"/>
          <w:numId w:val="5"/>
        </w:numPr>
        <w:spacing w:before="160"/>
        <w:contextualSpacing w:val="0"/>
        <w:jc w:val="both"/>
        <w:rPr>
          <w:b/>
        </w:rPr>
      </w:pPr>
      <w:r w:rsidRPr="00CB675B">
        <w:rPr>
          <w:b/>
        </w:rPr>
        <w:t>Profesní způsobilost</w:t>
      </w:r>
    </w:p>
    <w:p w14:paraId="7C6EB28C" w14:textId="77777777" w:rsidR="002656AE" w:rsidRPr="00CB675B" w:rsidRDefault="002656AE" w:rsidP="00327720">
      <w:pPr>
        <w:pStyle w:val="Odstavecseseznamem"/>
        <w:numPr>
          <w:ilvl w:val="0"/>
          <w:numId w:val="27"/>
        </w:numPr>
        <w:spacing w:before="240" w:after="120"/>
        <w:rPr>
          <w:u w:val="single"/>
        </w:rPr>
      </w:pPr>
      <w:r w:rsidRPr="00CB675B">
        <w:rPr>
          <w:u w:val="single"/>
        </w:rPr>
        <w:t>Výpis z OR</w:t>
      </w:r>
    </w:p>
    <w:p w14:paraId="3DC4A5E3"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3C1CC736" w14:textId="77777777" w:rsidR="002656AE" w:rsidRPr="00CB675B" w:rsidRDefault="002656AE" w:rsidP="002656AE">
      <w:pPr>
        <w:pStyle w:val="Odstavecseseznamem"/>
        <w:spacing w:before="120" w:after="120"/>
        <w:contextualSpacing w:val="0"/>
        <w:jc w:val="both"/>
      </w:pPr>
    </w:p>
    <w:p w14:paraId="371342FA" w14:textId="77777777" w:rsidR="002656AE" w:rsidRPr="00CB675B" w:rsidRDefault="002656AE" w:rsidP="002656AE">
      <w:pPr>
        <w:ind w:firstLine="709"/>
        <w:jc w:val="both"/>
        <w:rPr>
          <w:b/>
          <w:u w:val="single"/>
        </w:rPr>
      </w:pPr>
      <w:r w:rsidRPr="00CB675B">
        <w:rPr>
          <w:b/>
          <w:u w:val="single"/>
        </w:rPr>
        <w:t>způsob prokázání:</w:t>
      </w:r>
    </w:p>
    <w:p w14:paraId="78FD3AEC"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25CA623A" w14:textId="77777777" w:rsidR="002656AE" w:rsidRPr="00CB675B" w:rsidRDefault="002656AE" w:rsidP="00327720">
      <w:pPr>
        <w:pStyle w:val="Odstavecseseznamem"/>
        <w:numPr>
          <w:ilvl w:val="0"/>
          <w:numId w:val="27"/>
        </w:numPr>
        <w:spacing w:before="240" w:after="120"/>
        <w:rPr>
          <w:u w:val="single"/>
        </w:rPr>
      </w:pPr>
      <w:r w:rsidRPr="00CB675B">
        <w:rPr>
          <w:u w:val="single"/>
        </w:rPr>
        <w:t>Živnostenské oprávnění</w:t>
      </w:r>
      <w:r w:rsidRPr="00CB675B">
        <w:rPr>
          <w:u w:val="single"/>
        </w:rPr>
        <w:tab/>
      </w:r>
    </w:p>
    <w:p w14:paraId="60271386" w14:textId="77777777"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5624EE52"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61D7962E" w14:textId="02967435"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Montáž, opravy, revize a zkoušky elektrických zařízení, případně obdobných živnostenských oprávnění označených dle předpisu účinného v době jejich vzniku a</w:t>
      </w:r>
    </w:p>
    <w:p w14:paraId="26A94D1C" w14:textId="4765B5EA" w:rsidR="002656AE" w:rsidRPr="00CB675B" w:rsidRDefault="002656AE" w:rsidP="002656AE">
      <w:pPr>
        <w:ind w:left="709"/>
        <w:rPr>
          <w:b/>
        </w:rPr>
      </w:pPr>
      <w:r w:rsidRPr="00CB675B">
        <w:rPr>
          <w:b/>
        </w:rPr>
        <w:t xml:space="preserve">c)  </w:t>
      </w:r>
      <w:r w:rsidRPr="00CB675B">
        <w:rPr>
          <w:b/>
        </w:rPr>
        <w:tab/>
        <w:t xml:space="preserve">výkon </w:t>
      </w:r>
      <w:r w:rsidR="00CE24E2" w:rsidRPr="00CB675B">
        <w:rPr>
          <w:b/>
        </w:rPr>
        <w:t>zeměměřických</w:t>
      </w:r>
      <w:r w:rsidR="00CE24E2" w:rsidRPr="00CB675B" w:rsidDel="00CE24E2">
        <w:rPr>
          <w:b/>
        </w:rPr>
        <w:t xml:space="preserve"> </w:t>
      </w:r>
      <w:r w:rsidRPr="00CB675B">
        <w:rPr>
          <w:b/>
        </w:rPr>
        <w:t>činností.</w:t>
      </w:r>
    </w:p>
    <w:p w14:paraId="2BE1CF2B" w14:textId="77777777" w:rsidR="002656AE" w:rsidRPr="00CB675B" w:rsidRDefault="002656AE" w:rsidP="002656AE">
      <w:pPr>
        <w:keepLines/>
        <w:spacing w:before="120" w:after="120" w:line="240" w:lineRule="auto"/>
        <w:ind w:firstLine="681"/>
        <w:jc w:val="both"/>
        <w:rPr>
          <w:b/>
          <w:u w:val="single"/>
        </w:rPr>
      </w:pPr>
    </w:p>
    <w:p w14:paraId="659E51DC"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05B76427" w14:textId="77777777"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6789EFFA"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31C8326C" w14:textId="77777777" w:rsidR="002656AE" w:rsidRPr="00CB675B" w:rsidRDefault="002656AE" w:rsidP="002656AE">
      <w:pPr>
        <w:keepLines/>
        <w:spacing w:before="120" w:after="120" w:line="240" w:lineRule="auto"/>
        <w:ind w:left="681"/>
        <w:jc w:val="both"/>
      </w:pPr>
    </w:p>
    <w:p w14:paraId="68432296" w14:textId="77777777" w:rsidR="002656AE" w:rsidRPr="00CB675B" w:rsidRDefault="002656AE" w:rsidP="00327720">
      <w:pPr>
        <w:pStyle w:val="Odstavecseseznamem"/>
        <w:numPr>
          <w:ilvl w:val="0"/>
          <w:numId w:val="27"/>
        </w:numPr>
        <w:spacing w:before="240" w:after="120"/>
        <w:rPr>
          <w:u w:val="single"/>
        </w:rPr>
      </w:pPr>
      <w:r w:rsidRPr="00CB675B">
        <w:rPr>
          <w:u w:val="single"/>
        </w:rPr>
        <w:t xml:space="preserve">Dodavatel jako doklad prokazující jeho odbornou způsobilost předloží: </w:t>
      </w:r>
    </w:p>
    <w:p w14:paraId="7292CE06"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04F6ADDA" w14:textId="626258F1" w:rsidR="002656AE" w:rsidRPr="00CB675B" w:rsidRDefault="002656AE" w:rsidP="002656AE">
      <w:pPr>
        <w:keepLines/>
        <w:spacing w:before="120" w:after="120" w:line="240" w:lineRule="auto"/>
        <w:ind w:left="681"/>
        <w:jc w:val="both"/>
      </w:pPr>
      <w:r w:rsidRPr="00CB675B">
        <w:lastRenderedPageBreak/>
        <w:t>b)</w:t>
      </w:r>
      <w:r w:rsidRPr="00CB675B">
        <w:tab/>
      </w:r>
      <w:r w:rsidRPr="00CB675B">
        <w:rPr>
          <w:b/>
        </w:rPr>
        <w:t>oprávnění k montáži a opravám elektrických zařízení</w:t>
      </w:r>
      <w:r w:rsidRPr="00CB675B">
        <w:t xml:space="preserve"> dodavatelským způsobem v rozsahu alespoň - vyhrazená elektrická zařízení min. pro napěťovou hladinu </w:t>
      </w:r>
      <w:proofErr w:type="gramStart"/>
      <w:r w:rsidRPr="00CB675B">
        <w:t xml:space="preserve">do </w:t>
      </w:r>
      <w:r w:rsidR="006A71C9" w:rsidRPr="00CB675B">
        <w:t xml:space="preserve"> 35</w:t>
      </w:r>
      <w:proofErr w:type="gramEnd"/>
      <w:r w:rsidRPr="00CB675B">
        <w:t xml:space="preserve"> </w:t>
      </w:r>
      <w:proofErr w:type="spellStart"/>
      <w:r w:rsidRPr="00CB675B">
        <w:t>kV</w:t>
      </w:r>
      <w:proofErr w:type="spellEnd"/>
      <w:r w:rsidRPr="00CB675B">
        <w:t>, popř. pro napěťovou hladinu bez omezení napětí v objektech třídy A vydané organizací státního odborného dozoru nad bezpečností vyhrazených technických zařízení ve smyslu § 6a odst. 1 písm. c) zákona č. 174/1968 Sb.;</w:t>
      </w:r>
    </w:p>
    <w:p w14:paraId="7CC995F6" w14:textId="77777777" w:rsidR="006A71C9" w:rsidRPr="00CB675B" w:rsidRDefault="006A71C9" w:rsidP="002656AE">
      <w:pPr>
        <w:keepLines/>
        <w:spacing w:before="120" w:after="120" w:line="240" w:lineRule="auto"/>
        <w:ind w:left="681"/>
        <w:jc w:val="both"/>
      </w:pPr>
    </w:p>
    <w:p w14:paraId="09A80CD1" w14:textId="1DA10356" w:rsidR="009C43B4" w:rsidRPr="00CB675B" w:rsidRDefault="002656AE" w:rsidP="00077E4B">
      <w:pPr>
        <w:pStyle w:val="Odstavecseseznamem"/>
        <w:autoSpaceDE w:val="0"/>
        <w:autoSpaceDN w:val="0"/>
        <w:adjustRightInd w:val="0"/>
        <w:spacing w:after="0" w:line="276" w:lineRule="auto"/>
        <w:jc w:val="both"/>
      </w:pPr>
      <w:r w:rsidRPr="00CB675B">
        <w:t>c)</w:t>
      </w:r>
      <w:r w:rsidRPr="00CB675B">
        <w:tab/>
      </w:r>
      <w:r w:rsidRPr="00CB675B">
        <w:rPr>
          <w:b/>
        </w:rPr>
        <w:t>oprávnění k revizi elektrických zařízení</w:t>
      </w:r>
      <w:r w:rsidRPr="00CB675B">
        <w:t xml:space="preserve"> dodavatelským způsobem v rozsahu alespoň - vyhrazená elektrická zařízení min. pro napěťovou hladinu </w:t>
      </w:r>
      <w:proofErr w:type="gramStart"/>
      <w:r w:rsidRPr="00CB675B">
        <w:t xml:space="preserve">do </w:t>
      </w:r>
      <w:r w:rsidR="009C43B4" w:rsidRPr="00CB675B">
        <w:t xml:space="preserve"> 35</w:t>
      </w:r>
      <w:proofErr w:type="gramEnd"/>
      <w:r w:rsidRPr="00CB675B">
        <w:t xml:space="preserve"> </w:t>
      </w:r>
      <w:proofErr w:type="spellStart"/>
      <w:r w:rsidRPr="00CB675B">
        <w:t>kV</w:t>
      </w:r>
      <w:proofErr w:type="spellEnd"/>
      <w:r w:rsidRPr="00CB675B">
        <w:t>, popř. pro napěťovou hladinu bez omezení napětí v objektech třídy A vydané organizaci státního odborného dozoru nad bezpečností vyhrazených technických zařízení</w:t>
      </w:r>
      <w:r w:rsidR="009C43B4" w:rsidRPr="00CB675B">
        <w:t xml:space="preserve">  ve smyslu § 6a odst. 1písm. c) zákona č. 174/1968 Sb.</w:t>
      </w:r>
    </w:p>
    <w:p w14:paraId="0D780247" w14:textId="77777777" w:rsidR="009C43B4" w:rsidRPr="00CB675B" w:rsidRDefault="009C43B4" w:rsidP="002656AE">
      <w:pPr>
        <w:pStyle w:val="Odstavecseseznamem"/>
        <w:autoSpaceDE w:val="0"/>
        <w:autoSpaceDN w:val="0"/>
        <w:adjustRightInd w:val="0"/>
        <w:spacing w:after="0" w:line="276" w:lineRule="auto"/>
        <w:ind w:left="709"/>
        <w:jc w:val="both"/>
      </w:pPr>
    </w:p>
    <w:p w14:paraId="4A6770E7" w14:textId="71FB0424" w:rsidR="002656AE" w:rsidRPr="00CB675B" w:rsidRDefault="002656AE" w:rsidP="002656AE">
      <w:pPr>
        <w:pStyle w:val="Odstavecseseznamem"/>
        <w:autoSpaceDE w:val="0"/>
        <w:autoSpaceDN w:val="0"/>
        <w:adjustRightInd w:val="0"/>
        <w:spacing w:after="0" w:line="276" w:lineRule="auto"/>
        <w:ind w:left="709"/>
        <w:jc w:val="both"/>
      </w:pPr>
      <w:r w:rsidRPr="00CB675B">
        <w:t xml:space="preserve">d) </w:t>
      </w:r>
      <w:r w:rsidR="000D0D3A" w:rsidRPr="00CB675B">
        <w:tab/>
      </w:r>
      <w:r w:rsidRPr="00CB675B">
        <w:rPr>
          <w:b/>
        </w:rPr>
        <w:t xml:space="preserve">oprávnění k výkonu </w:t>
      </w:r>
      <w:r w:rsidR="00CE24E2" w:rsidRPr="00CB675B">
        <w:rPr>
          <w:b/>
        </w:rPr>
        <w:t xml:space="preserve">zeměměřických </w:t>
      </w:r>
      <w:r w:rsidRPr="00CB675B">
        <w:rPr>
          <w:b/>
        </w:rPr>
        <w:t>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7D631C11" w14:textId="77777777" w:rsidR="002656AE" w:rsidRPr="00CB675B" w:rsidRDefault="002656AE" w:rsidP="002656AE">
      <w:pPr>
        <w:keepLines/>
        <w:spacing w:before="120" w:after="120" w:line="240" w:lineRule="auto"/>
        <w:ind w:left="681"/>
        <w:jc w:val="both"/>
      </w:pPr>
    </w:p>
    <w:p w14:paraId="5E38A352"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3DDE7767"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1A977280" w14:textId="63682786"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 latinském jazyce.</w:t>
      </w:r>
    </w:p>
    <w:p w14:paraId="77F61072" w14:textId="77777777" w:rsidR="002E2B8E" w:rsidRPr="00CB675B" w:rsidRDefault="002E2B8E" w:rsidP="002656AE">
      <w:pPr>
        <w:keepLines/>
        <w:spacing w:before="120" w:after="120" w:line="240" w:lineRule="auto"/>
        <w:ind w:left="681"/>
        <w:jc w:val="both"/>
      </w:pPr>
    </w:p>
    <w:p w14:paraId="0FEA6800" w14:textId="77777777" w:rsidR="00C2233B" w:rsidRPr="00CB675B" w:rsidRDefault="00C2233B" w:rsidP="00C2233B">
      <w:pPr>
        <w:pStyle w:val="Odstavecseseznamem"/>
        <w:numPr>
          <w:ilvl w:val="1"/>
          <w:numId w:val="5"/>
        </w:numPr>
        <w:spacing w:before="160"/>
        <w:contextualSpacing w:val="0"/>
        <w:jc w:val="both"/>
        <w:rPr>
          <w:b/>
        </w:rPr>
      </w:pPr>
      <w:r w:rsidRPr="00CB675B">
        <w:rPr>
          <w:b/>
        </w:rPr>
        <w:t>Technická kvalifikace</w:t>
      </w:r>
    </w:p>
    <w:p w14:paraId="2EA48598" w14:textId="520A012E" w:rsidR="00C2233B" w:rsidRPr="00CB675B" w:rsidRDefault="00C2233B" w:rsidP="00327720">
      <w:pPr>
        <w:pStyle w:val="Odstavecseseznamem"/>
        <w:numPr>
          <w:ilvl w:val="2"/>
          <w:numId w:val="24"/>
        </w:numPr>
        <w:spacing w:before="240" w:after="120"/>
        <w:rPr>
          <w:b/>
          <w:u w:val="single"/>
        </w:rPr>
      </w:pPr>
      <w:r w:rsidRPr="00CB675B">
        <w:rPr>
          <w:b/>
          <w:u w:val="single"/>
        </w:rPr>
        <w:t>Seznam techniků, jež se budou podílet na plnění veřejných zakázek a osvědčení o vzdělání a odborné kvalifikaci osob odpovědných za poskytování příslušných stavebních prací</w:t>
      </w:r>
    </w:p>
    <w:p w14:paraId="78A5D788" w14:textId="1F26E0B7" w:rsidR="00C2233B" w:rsidRPr="00CB675B" w:rsidRDefault="00C2233B" w:rsidP="00B146A0">
      <w:pPr>
        <w:spacing w:line="276" w:lineRule="auto"/>
        <w:ind w:left="556"/>
      </w:pPr>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3EB1FC49" w14:textId="77777777" w:rsidR="00410883" w:rsidRPr="00CB675B" w:rsidRDefault="00410883" w:rsidP="00914ADC">
      <w:pPr>
        <w:spacing w:line="276" w:lineRule="auto"/>
        <w:ind w:left="556"/>
        <w:jc w:val="both"/>
        <w:rPr>
          <w:u w:val="single"/>
        </w:rPr>
      </w:pPr>
      <w:r w:rsidRPr="00CB675B">
        <w:rPr>
          <w:u w:val="single"/>
        </w:rPr>
        <w:t>Pro elektromontážní práce:</w:t>
      </w:r>
    </w:p>
    <w:p w14:paraId="4D283FCE" w14:textId="14624B1D" w:rsidR="00410883" w:rsidRPr="00CB675B" w:rsidRDefault="00410883" w:rsidP="00914ADC">
      <w:pPr>
        <w:spacing w:line="276" w:lineRule="auto"/>
        <w:ind w:left="556"/>
        <w:jc w:val="both"/>
      </w:pPr>
      <w:r w:rsidRPr="00CB675B">
        <w:t>Minimální počet pracovníků pro provádění elektromontážních prací je 10. Z toho minimálně 4 pracovníci dodavatele (níže písm. b), kteří budou</w:t>
      </w:r>
      <w:r w:rsidR="00794000" w:rsidRPr="00CB675B">
        <w:t xml:space="preserve"> ve smyslu elektrotechnických předpisů</w:t>
      </w:r>
      <w:r w:rsidRPr="00CB675B">
        <w:t xml:space="preserve"> vždy vedoucími prací při plnění jednotlivých dílčích staveb (zakázek) a minimálně </w:t>
      </w:r>
      <w:r w:rsidR="00914ADC" w:rsidRPr="00CB675B">
        <w:t>6</w:t>
      </w:r>
      <w:r w:rsidRPr="00CB675B">
        <w:t xml:space="preserve"> pracovní</w:t>
      </w:r>
      <w:r w:rsidR="00155B34" w:rsidRPr="00CB675B">
        <w:t>ků</w:t>
      </w:r>
      <w:r w:rsidRPr="00CB675B">
        <w:t xml:space="preserve"> pro provádění elektromontážních prací. Vedoucí pr</w:t>
      </w:r>
      <w:r w:rsidR="00794000" w:rsidRPr="00CB675B">
        <w:t>áce</w:t>
      </w:r>
      <w:r w:rsidRPr="00CB675B">
        <w:t xml:space="preserve"> dodavatele</w:t>
      </w:r>
      <w:r w:rsidR="00914ADC" w:rsidRPr="00CB675B">
        <w:t xml:space="preserve"> </w:t>
      </w:r>
      <w:r w:rsidRPr="00CB675B">
        <w:t xml:space="preserve">(písm. b) budou zodpovědní za vedení práce na elektrických zařízeních </w:t>
      </w:r>
      <w:proofErr w:type="gramStart"/>
      <w:r w:rsidRPr="00CB675B">
        <w:t xml:space="preserve">zadavatele </w:t>
      </w:r>
      <w:r w:rsidR="00794000" w:rsidRPr="00CB675B">
        <w:t xml:space="preserve"> a</w:t>
      </w:r>
      <w:proofErr w:type="gramEnd"/>
      <w:r w:rsidR="00794000" w:rsidRPr="00CB675B">
        <w:t xml:space="preserve"> budou při provádění elektromontážních a souvisejících činností odpovědní za dodržování bezpečnostních a technických předpisů včetně předpisů zadavatele. Dále budou odpovědní za to, že při provádění elektromontážních a souvisejících činností budou tyto činnosti provádět osoby s odpovídající kvalifikací.</w:t>
      </w:r>
    </w:p>
    <w:p w14:paraId="0A44211F" w14:textId="2C2B81D0" w:rsidR="00FB5961" w:rsidRPr="00CB675B" w:rsidRDefault="00FB5961" w:rsidP="00FB5961">
      <w:pPr>
        <w:numPr>
          <w:ilvl w:val="0"/>
          <w:numId w:val="34"/>
        </w:numPr>
        <w:spacing w:before="120" w:after="0" w:line="276" w:lineRule="auto"/>
        <w:jc w:val="both"/>
        <w:rPr>
          <w:rFonts w:eastAsia="Times New Roman"/>
        </w:rPr>
      </w:pPr>
      <w:bookmarkStart w:id="108" w:name="_Hlk48295150"/>
      <w:r w:rsidRPr="00CB675B">
        <w:rPr>
          <w:rFonts w:eastAsia="Times New Roman"/>
        </w:rPr>
        <w:lastRenderedPageBreak/>
        <w:t xml:space="preserve">alespoň </w:t>
      </w:r>
      <w:r w:rsidR="003334A7" w:rsidRPr="00CB675B">
        <w:rPr>
          <w:rFonts w:eastAsia="Times New Roman"/>
        </w:rPr>
        <w:t>10</w:t>
      </w:r>
      <w:r w:rsidRPr="00CB675B">
        <w:rPr>
          <w:rFonts w:eastAsia="Times New Roman"/>
        </w:rPr>
        <w:t xml:space="preserve"> osob s odbornou kvalifikací na zařízení </w:t>
      </w:r>
      <w:r w:rsidR="00B92EFB" w:rsidRPr="00CB675B">
        <w:rPr>
          <w:rFonts w:eastAsia="Times New Roman"/>
        </w:rPr>
        <w:t xml:space="preserve">nad 1000 </w:t>
      </w:r>
      <w:r w:rsidRPr="00CB675B">
        <w:rPr>
          <w:rFonts w:eastAsia="Times New Roman"/>
        </w:rPr>
        <w:t xml:space="preserve">V, min. dle § 6 vyhlášky č. 50/1978 Sb., o odborné způsobilosti v elektrotechnice, ve znění pozdějších předpisů a zároveň, </w:t>
      </w:r>
    </w:p>
    <w:p w14:paraId="72B7530A" w14:textId="37616BBE"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w:t>
      </w:r>
      <w:r w:rsidR="00FB79DE" w:rsidRPr="00CB675B">
        <w:rPr>
          <w:rFonts w:eastAsia="Times New Roman"/>
        </w:rPr>
        <w:t>y</w:t>
      </w:r>
      <w:r w:rsidRPr="00CB675B">
        <w:rPr>
          <w:rFonts w:eastAsia="Times New Roman"/>
        </w:rPr>
        <w:t xml:space="preserve"> s odbornou kvalifikací na zařízení </w:t>
      </w:r>
      <w:r w:rsidR="00B92EFB" w:rsidRPr="00CB675B">
        <w:rPr>
          <w:rFonts w:eastAsia="Times New Roman"/>
        </w:rPr>
        <w:t>nad 1000 V</w:t>
      </w:r>
      <w:r w:rsidR="00B81F54" w:rsidRPr="00CB675B">
        <w:rPr>
          <w:rFonts w:eastAsia="Times New Roman"/>
        </w:rPr>
        <w:t xml:space="preserve"> (vedoucí práce)</w:t>
      </w:r>
      <w:r w:rsidR="00B92EFB" w:rsidRPr="00CB675B">
        <w:rPr>
          <w:rFonts w:eastAsia="Times New Roman"/>
        </w:rPr>
        <w:t>,</w:t>
      </w:r>
      <w:r w:rsidRPr="00CB675B">
        <w:rPr>
          <w:rFonts w:eastAsia="Times New Roman"/>
        </w:rPr>
        <w:t xml:space="preserve"> min. dle § 7 dle vyhlášky č. 50/1978 Sb., o odborné způsobilosti v elektrotechnice, ve znění pozdějších předpisů, a zároveň,</w:t>
      </w:r>
    </w:p>
    <w:p w14:paraId="7DF989FC" w14:textId="10574D26"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1</w:t>
      </w:r>
      <w:r w:rsidRPr="00CB675B">
        <w:rPr>
          <w:rFonts w:eastAsia="Times New Roman"/>
        </w:rPr>
        <w:t xml:space="preserve"> osoba s odbornou kvalifikací na zařízení </w:t>
      </w:r>
      <w:r w:rsidR="00B92EFB" w:rsidRPr="00CB675B">
        <w:rPr>
          <w:rFonts w:eastAsia="Times New Roman"/>
        </w:rPr>
        <w:t xml:space="preserve">nad 1000 </w:t>
      </w:r>
      <w:proofErr w:type="gramStart"/>
      <w:r w:rsidR="00B92EFB" w:rsidRPr="00CB675B">
        <w:rPr>
          <w:rFonts w:eastAsia="Times New Roman"/>
        </w:rPr>
        <w:t xml:space="preserve">V, </w:t>
      </w:r>
      <w:r w:rsidRPr="00CB675B">
        <w:rPr>
          <w:rFonts w:eastAsia="Times New Roman"/>
        </w:rPr>
        <w:t xml:space="preserve"> min.</w:t>
      </w:r>
      <w:proofErr w:type="gramEnd"/>
      <w:r w:rsidRPr="00CB675B">
        <w:rPr>
          <w:rFonts w:eastAsia="Times New Roman"/>
        </w:rPr>
        <w:t xml:space="preserve"> dle § 8 vyhlášky č. 50/1978 Sb., o odborné způsobilosti v elektrotechnice, ve znění pozdějších předpisů, a zároveň,</w:t>
      </w:r>
    </w:p>
    <w:p w14:paraId="692F835A" w14:textId="1C1FC1BC"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2</w:t>
      </w:r>
      <w:r w:rsidRPr="00CB675B">
        <w:rPr>
          <w:rFonts w:eastAsia="Times New Roman"/>
        </w:rPr>
        <w:t xml:space="preserve"> osob</w:t>
      </w:r>
      <w:r w:rsidR="009D3DCD" w:rsidRPr="00CB675B">
        <w:rPr>
          <w:rFonts w:eastAsia="Times New Roman"/>
        </w:rPr>
        <w:t>y</w:t>
      </w:r>
      <w:r w:rsidRPr="00CB675B">
        <w:rPr>
          <w:rFonts w:eastAsia="Times New Roman"/>
        </w:rPr>
        <w:t xml:space="preserve">, která je držitelem osvědčení o absolvování školení pro montéry na montáž kabelových souborů </w:t>
      </w:r>
      <w:r w:rsidR="000A265E" w:rsidRPr="00CB675B">
        <w:rPr>
          <w:rFonts w:eastAsia="Times New Roman"/>
        </w:rPr>
        <w:t>V</w:t>
      </w:r>
      <w:r w:rsidRPr="00CB675B">
        <w:rPr>
          <w:rFonts w:eastAsia="Times New Roman"/>
        </w:rPr>
        <w:t>N běžně používaných v ČR, tj. kabelových souborů odpovídajících platným normám v EU, a zároveň</w:t>
      </w:r>
    </w:p>
    <w:p w14:paraId="5ECF08CF" w14:textId="0B9BBC88"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osoby, které jsou držiteli osvědčení o absolvování školení k obsluze </w:t>
      </w:r>
      <w:r w:rsidR="0098652B" w:rsidRPr="00CB675B">
        <w:rPr>
          <w:rFonts w:eastAsia="Times New Roman"/>
        </w:rPr>
        <w:t xml:space="preserve">pojízdných zdvihacích pracovních </w:t>
      </w:r>
      <w:r w:rsidRPr="00CB675B">
        <w:rPr>
          <w:rFonts w:eastAsia="Times New Roman"/>
        </w:rPr>
        <w:t xml:space="preserve">plošin ve smyslu zákona č. 309/2006 Sb., nařízení vlády č. 591/2006 Sb. a ve smyslu ČSN ISO 9926-1, ČSN ISO 12480-1, ČSN ISO 18878, ČSN ISO 18893, vyhlášky č. 19/1979 Sb. a norem </w:t>
      </w:r>
      <w:proofErr w:type="gramStart"/>
      <w:r w:rsidRPr="00CB675B">
        <w:rPr>
          <w:rFonts w:eastAsia="Times New Roman"/>
        </w:rPr>
        <w:t>souvisejících</w:t>
      </w:r>
      <w:r w:rsidRPr="00CB675B">
        <w:rPr>
          <w:rFonts w:eastAsia="Times New Roman"/>
        </w:rPr>
        <w:footnoteReference w:customMarkFollows="1" w:id="2"/>
        <w:t>[</w:t>
      </w:r>
      <w:proofErr w:type="gramEnd"/>
      <w:r w:rsidRPr="00CB675B">
        <w:rPr>
          <w:rFonts w:eastAsia="Times New Roman"/>
        </w:rPr>
        <w:t xml:space="preserve">1], a zároveň, </w:t>
      </w:r>
    </w:p>
    <w:p w14:paraId="4791C35E" w14:textId="49380463"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pracovníci vyškolení pro práci vazače břemen a zároveň,</w:t>
      </w:r>
    </w:p>
    <w:p w14:paraId="3E00C2A4" w14:textId="6511FCC6"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osoby s odbornou způsobilostí k provádění práce ve výškách a nad volnou hloubkou ve smyslu Nařízení vlády č. 362/2005 Sb., a zároveň.</w:t>
      </w:r>
    </w:p>
    <w:p w14:paraId="5522397C" w14:textId="147B21D6" w:rsidR="00EC75C7" w:rsidRPr="00CB675B" w:rsidRDefault="00FB5961" w:rsidP="002D7180">
      <w:pPr>
        <w:pStyle w:val="Odstavecseseznamem"/>
        <w:numPr>
          <w:ilvl w:val="0"/>
          <w:numId w:val="34"/>
        </w:numPr>
        <w:spacing w:before="120" w:after="0" w:line="276" w:lineRule="auto"/>
        <w:jc w:val="both"/>
      </w:pPr>
      <w:r w:rsidRPr="00CB675B">
        <w:rPr>
          <w:rFonts w:eastAsia="Times New Roman"/>
        </w:rPr>
        <w:t xml:space="preserve">alespoň </w:t>
      </w:r>
      <w:r w:rsidR="00FB79DE" w:rsidRPr="00CB675B">
        <w:rPr>
          <w:rFonts w:eastAsia="Times New Roman"/>
        </w:rPr>
        <w:t>4</w:t>
      </w:r>
      <w:r w:rsidRPr="00CB675B">
        <w:rPr>
          <w:rFonts w:eastAsia="Times New Roman"/>
        </w:rPr>
        <w:t xml:space="preserve"> osoby, které jsou držiteli osvědčení o odborné způsobilosti pro vybrané práce pod napětím na zařízení nízkého napětí dle </w:t>
      </w:r>
      <w:ins w:id="109" w:author="Kalvodová Monika" w:date="2020-09-15T15:52:00Z">
        <w:r w:rsidR="003A7712">
          <w:rPr>
            <w:rFonts w:eastAsia="Times New Roman"/>
          </w:rPr>
          <w:t xml:space="preserve">ČSN EN 50 110-1 (nikoli </w:t>
        </w:r>
      </w:ins>
      <w:r w:rsidRPr="00CB675B">
        <w:rPr>
          <w:rFonts w:eastAsia="Times New Roman"/>
        </w:rPr>
        <w:t xml:space="preserve">ČSN EN 50110-1 </w:t>
      </w:r>
      <w:proofErr w:type="spellStart"/>
      <w:r w:rsidRPr="00CB675B">
        <w:rPr>
          <w:rFonts w:eastAsia="Times New Roman"/>
        </w:rPr>
        <w:t>ed</w:t>
      </w:r>
      <w:proofErr w:type="spellEnd"/>
      <w:r w:rsidRPr="00CB675B">
        <w:rPr>
          <w:rFonts w:eastAsia="Times New Roman"/>
        </w:rPr>
        <w:t>. 2</w:t>
      </w:r>
      <w:ins w:id="110" w:author="Kalvodová Monika" w:date="2020-09-15T15:52:00Z">
        <w:r w:rsidR="003A7712">
          <w:rPr>
            <w:rFonts w:eastAsia="Times New Roman"/>
          </w:rPr>
          <w:t>)</w:t>
        </w:r>
      </w:ins>
      <w:r w:rsidRPr="00CB675B">
        <w:rPr>
          <w:rFonts w:eastAsia="Times New Roman"/>
        </w:rPr>
        <w:t xml:space="preserve"> </w:t>
      </w:r>
      <w:del w:id="111" w:author="Kalvodová Monika" w:date="2020-09-15T15:52:00Z">
        <w:r w:rsidRPr="00CB675B" w:rsidDel="003A7712">
          <w:rPr>
            <w:rFonts w:eastAsia="Times New Roman"/>
          </w:rPr>
          <w:delText>(Obsluha a práce na elektrických zařízeních), čl. 6.3.</w:delText>
        </w:r>
      </w:del>
      <w:del w:id="112" w:author="Kalvodová Monika" w:date="2020-09-15T15:53:00Z">
        <w:r w:rsidR="00EC75C7" w:rsidRPr="00CB675B" w:rsidDel="003A7712">
          <w:rPr>
            <w:rFonts w:eastAsia="Times New Roman"/>
          </w:rPr>
          <w:delText>,</w:delText>
        </w:r>
      </w:del>
      <w:ins w:id="113" w:author="Kalvodová Monika" w:date="2020-09-15T15:53:00Z">
        <w:r w:rsidR="003A7712">
          <w:rPr>
            <w:rFonts w:eastAsia="Times New Roman"/>
          </w:rPr>
          <w:t xml:space="preserve"> </w:t>
        </w:r>
        <w:r w:rsidR="003A7712" w:rsidRPr="00E811F6">
          <w:rPr>
            <w:rFonts w:cstheme="minorHAnsi"/>
          </w:rPr>
          <w:t xml:space="preserve">v platném znění a dle </w:t>
        </w:r>
        <w:r w:rsidR="003A7712" w:rsidRPr="00E811F6">
          <w:rPr>
            <w:rFonts w:cstheme="minorHAnsi"/>
            <w:b/>
            <w:bCs/>
          </w:rPr>
          <w:t>PNE 33 0000 6 v platném znění</w:t>
        </w:r>
        <w:r w:rsidR="003A7712" w:rsidRPr="00E811F6">
          <w:rPr>
            <w:rFonts w:cstheme="minorHAnsi"/>
          </w:rPr>
          <w:t>. Pokud je školení a následné osvědčení pro práce pod napětím v souladu a s odkazem na tyto normy, pak ho lze akceptovat</w:t>
        </w:r>
        <w:r w:rsidR="003A7712">
          <w:rPr>
            <w:rFonts w:cstheme="minorHAnsi"/>
          </w:rPr>
          <w:t>,</w:t>
        </w:r>
      </w:ins>
      <w:r w:rsidR="00EC75C7" w:rsidRPr="00CB675B">
        <w:t xml:space="preserve"> přičemž musí platit, že:</w:t>
      </w:r>
    </w:p>
    <w:p w14:paraId="69533199" w14:textId="1C81A3CC" w:rsidR="00BA28B7" w:rsidRPr="00CB675B" w:rsidRDefault="00EC75C7" w:rsidP="00BA28B7">
      <w:pPr>
        <w:spacing w:line="276" w:lineRule="auto"/>
        <w:ind w:left="720"/>
        <w:rPr>
          <w:rFonts w:cstheme="minorHAnsi"/>
        </w:rPr>
      </w:pPr>
      <w:r w:rsidRPr="00CB675B">
        <w:t xml:space="preserve">-  </w:t>
      </w:r>
      <w:r w:rsidR="00BA28B7" w:rsidRPr="00CB675B">
        <w:rPr>
          <w:rFonts w:cstheme="minorHAnsi"/>
        </w:rPr>
        <w:t>minimálně 2 z těchto osob m</w:t>
      </w:r>
      <w:r w:rsidR="0008482C" w:rsidRPr="00CB675B">
        <w:rPr>
          <w:rFonts w:cstheme="minorHAnsi"/>
        </w:rPr>
        <w:t>ají</w:t>
      </w:r>
      <w:r w:rsidR="00BA28B7" w:rsidRPr="00CB675B">
        <w:rPr>
          <w:rFonts w:cstheme="minorHAnsi"/>
        </w:rPr>
        <w:t xml:space="preserve"> odbornou kvalifikac</w:t>
      </w:r>
      <w:r w:rsidR="0008482C" w:rsidRPr="00CB675B">
        <w:rPr>
          <w:rFonts w:cstheme="minorHAnsi"/>
        </w:rPr>
        <w:t xml:space="preserve">i pro </w:t>
      </w:r>
      <w:r w:rsidR="00BA28B7" w:rsidRPr="00CB675B">
        <w:rPr>
          <w:rFonts w:cstheme="minorHAnsi"/>
        </w:rPr>
        <w:t>vedoucí práce</w:t>
      </w:r>
      <w:r w:rsidR="0008482C" w:rsidRPr="00CB675B">
        <w:rPr>
          <w:rFonts w:cstheme="minorHAnsi"/>
        </w:rPr>
        <w:t xml:space="preserve"> </w:t>
      </w:r>
      <w:r w:rsidR="00BA28B7" w:rsidRPr="00CB675B">
        <w:rPr>
          <w:rFonts w:cstheme="minorHAnsi"/>
        </w:rPr>
        <w:t xml:space="preserve">PPN NN </w:t>
      </w:r>
    </w:p>
    <w:p w14:paraId="37A2A162" w14:textId="6193AA0E" w:rsidR="00BA28B7" w:rsidRPr="00CB675B" w:rsidRDefault="00BA28B7" w:rsidP="00BA28B7">
      <w:pPr>
        <w:spacing w:line="276" w:lineRule="auto"/>
        <w:ind w:left="720"/>
        <w:rPr>
          <w:rFonts w:cstheme="minorHAnsi"/>
        </w:rPr>
      </w:pPr>
      <w:r w:rsidRPr="00CB675B">
        <w:rPr>
          <w:rFonts w:cstheme="minorHAnsi"/>
        </w:rPr>
        <w:t xml:space="preserve">- </w:t>
      </w:r>
      <w:proofErr w:type="gramStart"/>
      <w:r w:rsidRPr="00CB675B">
        <w:rPr>
          <w:rFonts w:cstheme="minorHAnsi"/>
        </w:rPr>
        <w:t>minimálně  1</w:t>
      </w:r>
      <w:proofErr w:type="gramEnd"/>
      <w:r w:rsidRPr="00CB675B">
        <w:rPr>
          <w:rFonts w:cstheme="minorHAnsi"/>
        </w:rPr>
        <w:t xml:space="preserve"> z těchto osob má odbornou kvalifikaci </w:t>
      </w:r>
      <w:r w:rsidR="0008482C" w:rsidRPr="00CB675B">
        <w:rPr>
          <w:rFonts w:cstheme="minorHAnsi"/>
        </w:rPr>
        <w:t>na</w:t>
      </w:r>
      <w:r w:rsidRPr="00CB675B">
        <w:rPr>
          <w:rFonts w:cstheme="minorHAnsi"/>
        </w:rPr>
        <w:t xml:space="preserve"> řízení práce pod napětím NN, a </w:t>
      </w:r>
    </w:p>
    <w:p w14:paraId="66C9DDE9" w14:textId="75160E88" w:rsidR="00BA28B7" w:rsidRPr="00CB675B" w:rsidRDefault="00BA28B7" w:rsidP="00BA28B7">
      <w:pPr>
        <w:spacing w:line="276" w:lineRule="auto"/>
        <w:ind w:left="720"/>
        <w:rPr>
          <w:rFonts w:eastAsia="Times New Roman"/>
        </w:rPr>
      </w:pPr>
      <w:r w:rsidRPr="00CB675B">
        <w:rPr>
          <w:rFonts w:cstheme="minorHAnsi"/>
        </w:rPr>
        <w:t xml:space="preserve">- minimálně 1 z těchto osob má odbornou kvalifikaci jako koordinátor práce pod </w:t>
      </w:r>
      <w:proofErr w:type="gramStart"/>
      <w:r w:rsidRPr="00CB675B">
        <w:rPr>
          <w:rFonts w:cstheme="minorHAnsi"/>
        </w:rPr>
        <w:t>napětím  (</w:t>
      </w:r>
      <w:proofErr w:type="gramEnd"/>
      <w:r w:rsidRPr="00CB675B">
        <w:rPr>
          <w:rFonts w:cstheme="minorHAnsi"/>
        </w:rPr>
        <w:t>zajišťuje periodické přezkušování pomůcek pro práci pod napětím NN) a zároveň,</w:t>
      </w:r>
    </w:p>
    <w:p w14:paraId="24B5C2DA" w14:textId="709C72CA" w:rsidR="00FB5961" w:rsidRPr="00CB675B" w:rsidRDefault="00FB5961" w:rsidP="00FB5961">
      <w:pPr>
        <w:widowControl w:val="0"/>
        <w:numPr>
          <w:ilvl w:val="0"/>
          <w:numId w:val="34"/>
        </w:numPr>
        <w:spacing w:before="120" w:after="0" w:line="276" w:lineRule="auto"/>
        <w:jc w:val="both"/>
      </w:pPr>
      <w:r w:rsidRPr="00CB675B">
        <w:t xml:space="preserve">alespoň 1 osoba s odbornou kvalifikací na zařízení </w:t>
      </w:r>
      <w:r w:rsidR="00B92EFB" w:rsidRPr="00CB675B">
        <w:rPr>
          <w:rFonts w:eastAsia="Times New Roman"/>
        </w:rPr>
        <w:t>nad 1000 V,</w:t>
      </w:r>
      <w:r w:rsidRPr="00CB675B">
        <w:t xml:space="preserve"> dle § 9 vyhlášky č. 50/1978 Sb., o odborné způsobilosti v elektrotechnice, ve znění pozdějších předpisů, a zároveň,</w:t>
      </w:r>
    </w:p>
    <w:p w14:paraId="73D86804" w14:textId="77777777" w:rsidR="00914ADC" w:rsidRPr="00CB675B" w:rsidRDefault="00914ADC" w:rsidP="00914ADC">
      <w:pPr>
        <w:pStyle w:val="Odstavecseseznamem"/>
        <w:spacing w:line="252" w:lineRule="auto"/>
        <w:jc w:val="both"/>
        <w:rPr>
          <w:rFonts w:ascii="Calibri" w:eastAsia="Times New Roman" w:hAnsi="Calibri" w:cs="Calibri"/>
        </w:rPr>
      </w:pPr>
    </w:p>
    <w:p w14:paraId="6C00E7A8" w14:textId="77B19CC7" w:rsidR="00FB5961" w:rsidRPr="00CB675B" w:rsidRDefault="00FB5961" w:rsidP="00FB5961">
      <w:pPr>
        <w:pStyle w:val="Odstavecseseznamem"/>
        <w:numPr>
          <w:ilvl w:val="0"/>
          <w:numId w:val="34"/>
        </w:numPr>
        <w:spacing w:line="252" w:lineRule="auto"/>
        <w:jc w:val="both"/>
        <w:rPr>
          <w:rFonts w:ascii="Calibri" w:eastAsia="Times New Roman" w:hAnsi="Calibri" w:cs="Calibri"/>
        </w:rPr>
      </w:pPr>
      <w:r w:rsidRPr="00CB675B">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w:t>
      </w:r>
      <w:r w:rsidRPr="00CB675B">
        <w:rPr>
          <w:rFonts w:ascii="Calibri" w:hAnsi="Calibri" w:cs="Calibri"/>
        </w:rPr>
        <w:lastRenderedPageBreak/>
        <w:t xml:space="preserve">zajištění dalších podmínek bezpečnosti a ochrany zdraví při práci), ve znění pozdějších předpisů, a zároveň, </w:t>
      </w:r>
    </w:p>
    <w:p w14:paraId="79C3F64A" w14:textId="77777777" w:rsidR="00FB5961" w:rsidRPr="00CB675B" w:rsidRDefault="00FB5961" w:rsidP="00FB5961">
      <w:pPr>
        <w:numPr>
          <w:ilvl w:val="0"/>
          <w:numId w:val="34"/>
        </w:numPr>
        <w:spacing w:before="120" w:after="0" w:line="276" w:lineRule="auto"/>
        <w:jc w:val="both"/>
        <w:rPr>
          <w:rFonts w:ascii="Calibri" w:eastAsia="Times New Roman" w:hAnsi="Calibri" w:cs="Calibri"/>
        </w:rPr>
      </w:pPr>
      <w:r w:rsidRPr="00CB675B">
        <w:rPr>
          <w:rFonts w:eastAsia="Times New Roman"/>
        </w:rPr>
        <w:t>alespoň 1 osoba s odbornou kvalifikací ÚOZI (Úředně ověřený zeměměřický inženýr) v rozsahu podle § 13 odst. 1 písm. c) zákona č. 200/1994 Sb., a zároveň,</w:t>
      </w:r>
    </w:p>
    <w:p w14:paraId="6DCC6233" w14:textId="0E50949E" w:rsidR="00FB5961" w:rsidRPr="00CB675B" w:rsidRDefault="00FB5961" w:rsidP="00FB5961">
      <w:pPr>
        <w:numPr>
          <w:ilvl w:val="0"/>
          <w:numId w:val="34"/>
        </w:numPr>
        <w:spacing w:before="120" w:after="120" w:line="276" w:lineRule="auto"/>
        <w:jc w:val="both"/>
        <w:rPr>
          <w:rFonts w:eastAsia="Times New Roman"/>
        </w:rPr>
      </w:pPr>
      <w:r w:rsidRPr="00CB675B">
        <w:rPr>
          <w:rFonts w:eastAsia="Times New Roman"/>
        </w:rPr>
        <w:t xml:space="preserve">alespoň </w:t>
      </w:r>
      <w:r w:rsidR="00FB79DE" w:rsidRPr="00CB675B">
        <w:rPr>
          <w:rFonts w:eastAsia="Times New Roman"/>
        </w:rPr>
        <w:t>2</w:t>
      </w:r>
      <w:r w:rsidRPr="00CB675B">
        <w:rPr>
          <w:rFonts w:eastAsia="Times New Roman"/>
        </w:rPr>
        <w:t xml:space="preserve"> osoba s alespoň dvouletou praxí v oboru geodézie (doloženo min. 1 referenční zakázkou), přičemž se musí jednat o osoby odlišné od osob splňující podmínky uvedené pod písm. </w:t>
      </w:r>
      <w:r w:rsidR="00AD2DEE" w:rsidRPr="00CB675B">
        <w:rPr>
          <w:rFonts w:eastAsia="Times New Roman"/>
        </w:rPr>
        <w:t>k</w:t>
      </w:r>
      <w:r w:rsidRPr="00CB675B">
        <w:rPr>
          <w:rFonts w:eastAsia="Times New Roman"/>
        </w:rPr>
        <w:t xml:space="preserve">), a zároveň, </w:t>
      </w:r>
    </w:p>
    <w:p w14:paraId="54E03F54" w14:textId="5304796A" w:rsidR="00FB5961" w:rsidRPr="00CB675B" w:rsidRDefault="00FB5961" w:rsidP="00FB5961">
      <w:pPr>
        <w:pStyle w:val="Odstavecseseznamem"/>
        <w:numPr>
          <w:ilvl w:val="0"/>
          <w:numId w:val="34"/>
        </w:numPr>
        <w:autoSpaceDE w:val="0"/>
        <w:autoSpaceDN w:val="0"/>
        <w:spacing w:after="0" w:line="276" w:lineRule="auto"/>
        <w:jc w:val="both"/>
        <w:rPr>
          <w:rFonts w:ascii="Calibri" w:eastAsia="Times New Roman" w:hAnsi="Calibri" w:cs="Calibri"/>
        </w:rPr>
      </w:pPr>
      <w:r w:rsidRPr="00CB675B">
        <w:rPr>
          <w:rFonts w:ascii="Calibri" w:hAnsi="Calibri" w:cs="Calibri"/>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r w:rsidR="00102211" w:rsidRPr="00CB675B">
        <w:rPr>
          <w:rFonts w:ascii="Calibri" w:hAnsi="Calibri" w:cs="Calibri"/>
        </w:rPr>
        <w:t>.</w:t>
      </w:r>
    </w:p>
    <w:bookmarkEnd w:id="108"/>
    <w:p w14:paraId="500CCF9A" w14:textId="77777777" w:rsidR="00102211" w:rsidRPr="00CB675B" w:rsidRDefault="00102211" w:rsidP="00102211">
      <w:pPr>
        <w:pStyle w:val="Odstavecseseznamem"/>
        <w:autoSpaceDE w:val="0"/>
        <w:autoSpaceDN w:val="0"/>
        <w:spacing w:after="0" w:line="276" w:lineRule="auto"/>
        <w:jc w:val="both"/>
        <w:rPr>
          <w:rFonts w:ascii="Calibri" w:eastAsia="Times New Roman" w:hAnsi="Calibri" w:cs="Calibri"/>
        </w:rPr>
      </w:pPr>
    </w:p>
    <w:p w14:paraId="51DA6921" w14:textId="77777777" w:rsidR="00482A4B" w:rsidRPr="00CB675B" w:rsidRDefault="00482A4B" w:rsidP="00B146A0">
      <w:pPr>
        <w:keepNext/>
        <w:spacing w:before="120" w:after="120"/>
        <w:ind w:left="556"/>
        <w:jc w:val="both"/>
        <w:rPr>
          <w:b/>
          <w:u w:val="single"/>
        </w:rPr>
      </w:pPr>
      <w:r w:rsidRPr="00CB675B">
        <w:rPr>
          <w:b/>
          <w:u w:val="single"/>
        </w:rPr>
        <w:t>způsob prokázání:</w:t>
      </w:r>
    </w:p>
    <w:p w14:paraId="0B45C388" w14:textId="501B46AE" w:rsidR="004E01E5" w:rsidRPr="00CB675B" w:rsidRDefault="004E01E5" w:rsidP="00B146A0">
      <w:pPr>
        <w:spacing w:line="276" w:lineRule="auto"/>
        <w:ind w:left="556"/>
        <w:jc w:val="both"/>
        <w:rPr>
          <w:rFonts w:cstheme="minorHAnsi"/>
        </w:rPr>
      </w:pPr>
      <w:r w:rsidRPr="00CB675B">
        <w:t>Seznam k prokázání technického kvalifikačního kritéria dle tohoto odst. 2.</w:t>
      </w:r>
      <w:r w:rsidR="00D9104F" w:rsidRPr="00CB675B">
        <w:t>10</w:t>
      </w:r>
      <w:r w:rsidRPr="00CB675B">
        <w:t>.1 dokumentace bude předložen ve formě čestného prohlášení (dodavatelé jsou oprávnění využít vzorový formulář dle přílohy č. 5c této dokumentace, přičemž musí platit, že čestné prohlášení předkládané dodavatelem bude obsahovat náležitosti stanovené touto přílohou).</w:t>
      </w:r>
      <w:r w:rsidR="00482A4B" w:rsidRPr="00CB675B">
        <w:t xml:space="preserve"> </w:t>
      </w:r>
      <w:r w:rsidR="00482A4B" w:rsidRPr="00CB675B">
        <w:rPr>
          <w:rFonts w:cstheme="minorHAnsi"/>
        </w:rPr>
        <w:t>Zadavatel nevyžaduje podepsaný formulář do žádosti.</w:t>
      </w:r>
    </w:p>
    <w:p w14:paraId="41736A56" w14:textId="77777777" w:rsidR="00914ADC" w:rsidRPr="00CB675B" w:rsidRDefault="00914ADC" w:rsidP="00B146A0">
      <w:pPr>
        <w:spacing w:line="276" w:lineRule="auto"/>
        <w:ind w:left="556"/>
        <w:jc w:val="both"/>
      </w:pPr>
    </w:p>
    <w:p w14:paraId="0E6AE1B2" w14:textId="3962593F" w:rsidR="004E01E5" w:rsidRPr="00CB675B" w:rsidRDefault="004E01E5" w:rsidP="00B146A0">
      <w:pPr>
        <w:pStyle w:val="Nadpis3"/>
        <w:keepNext w:val="0"/>
        <w:keepLines w:val="0"/>
        <w:widowControl w:val="0"/>
        <w:numPr>
          <w:ilvl w:val="0"/>
          <w:numId w:val="8"/>
        </w:numPr>
        <w:spacing w:before="120" w:after="120" w:line="276" w:lineRule="auto"/>
        <w:ind w:left="556"/>
        <w:jc w:val="both"/>
        <w:rPr>
          <w:color w:val="auto"/>
        </w:rPr>
      </w:pPr>
      <w:bookmarkStart w:id="114" w:name="_Toc48196788"/>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D9104F" w:rsidRPr="00CB675B">
        <w:rPr>
          <w:rFonts w:asciiTheme="minorHAnsi" w:eastAsiaTheme="minorHAnsi" w:hAnsiTheme="minorHAnsi" w:cstheme="minorBidi"/>
          <w:b/>
          <w:color w:val="auto"/>
          <w:sz w:val="22"/>
          <w:szCs w:val="22"/>
          <w:u w:val="single"/>
        </w:rPr>
        <w:t>10</w:t>
      </w:r>
      <w:r w:rsidRPr="00CB675B">
        <w:rPr>
          <w:rFonts w:asciiTheme="minorHAnsi" w:eastAsiaTheme="minorHAnsi" w:hAnsiTheme="minorHAnsi" w:cstheme="minorBidi"/>
          <w:b/>
          <w:color w:val="auto"/>
          <w:sz w:val="22"/>
          <w:szCs w:val="22"/>
          <w:u w:val="single"/>
        </w:rPr>
        <w:t>.1 dokumentace</w:t>
      </w:r>
      <w:bookmarkEnd w:id="114"/>
    </w:p>
    <w:p w14:paraId="3561205D" w14:textId="2865218D" w:rsidR="004E01E5" w:rsidRPr="00CB675B" w:rsidRDefault="004E01E5" w:rsidP="00B146A0">
      <w:pPr>
        <w:spacing w:line="276" w:lineRule="auto"/>
        <w:ind w:left="556"/>
      </w:pPr>
      <w:r w:rsidRPr="00CB675B">
        <w:t>K seznamu dle předchozího odstavce 2.</w:t>
      </w:r>
      <w:r w:rsidR="00D9104F" w:rsidRPr="00CB675B">
        <w:t>10</w:t>
      </w:r>
      <w:r w:rsidRPr="00CB675B">
        <w:t>.1 dodavatelé dále předloží:</w:t>
      </w:r>
    </w:p>
    <w:p w14:paraId="0624AB0D" w14:textId="085B9C07" w:rsidR="00B92EFB" w:rsidRPr="00CB675B" w:rsidRDefault="004E01E5" w:rsidP="00B146A0">
      <w:pPr>
        <w:spacing w:line="276" w:lineRule="auto"/>
        <w:ind w:left="556" w:hanging="705"/>
      </w:pPr>
      <w:r w:rsidRPr="00CB675B">
        <w:t>-</w:t>
      </w:r>
      <w:r w:rsidRPr="00CB675B">
        <w:tab/>
        <w:t xml:space="preserve">kopie osvědčení na zařízení </w:t>
      </w:r>
      <w:r w:rsidR="004D4788" w:rsidRPr="00CB675B">
        <w:t>nad</w:t>
      </w:r>
      <w:r w:rsidRPr="00CB675B">
        <w:t xml:space="preserve"> </w:t>
      </w:r>
      <w:proofErr w:type="gramStart"/>
      <w:r w:rsidRPr="00CB675B">
        <w:t>1000V</w:t>
      </w:r>
      <w:proofErr w:type="gramEnd"/>
      <w:r w:rsidR="00914ADC" w:rsidRPr="00CB675B">
        <w:rPr>
          <w:rStyle w:val="Odkaznakoment"/>
        </w:rPr>
        <w:t xml:space="preserve"> </w:t>
      </w:r>
      <w:r w:rsidRPr="00CB675B">
        <w:t>dle vyhlášky 50/1978 Sb. § 6 -</w:t>
      </w:r>
      <w:r w:rsidR="004D4788" w:rsidRPr="00CB675B">
        <w:t>9</w:t>
      </w:r>
      <w:r w:rsidRPr="00CB675B">
        <w:t xml:space="preserve"> (dle požadavků výše)</w:t>
      </w:r>
    </w:p>
    <w:p w14:paraId="02546607" w14:textId="556F9FF4" w:rsidR="004E01E5" w:rsidRPr="00CB675B" w:rsidRDefault="004E01E5" w:rsidP="00B146A0">
      <w:pPr>
        <w:spacing w:line="276" w:lineRule="auto"/>
        <w:ind w:left="556" w:hanging="705"/>
      </w:pPr>
      <w:r w:rsidRPr="00CB675B">
        <w:t>-</w:t>
      </w:r>
      <w:r w:rsidRPr="00CB675B">
        <w:tab/>
        <w:t>kopie dokladu o odborné způsobilosti k provádění práce ve výškách a nad volnou hloubkou ve smyslu Nařízení vlády č. 362/2005 Sb., ve znění pozdějších předpisů (doloženo pomocí zápisu ze školení)</w:t>
      </w:r>
    </w:p>
    <w:p w14:paraId="7ADAC1F4" w14:textId="5FFFA760" w:rsidR="004E01E5" w:rsidRPr="00CB675B" w:rsidRDefault="004E01E5" w:rsidP="00A6014E">
      <w:pPr>
        <w:spacing w:line="276" w:lineRule="auto"/>
        <w:ind w:left="556" w:hanging="698"/>
      </w:pPr>
      <w:r w:rsidRPr="00CB675B">
        <w:t>-</w:t>
      </w:r>
      <w:r w:rsidRPr="00CB675B">
        <w:tab/>
        <w:t>kopii vazačského průkazu, popř. zápisu ze školení</w:t>
      </w:r>
      <w:r w:rsidR="00F947AB" w:rsidRPr="00CB675B">
        <w:t xml:space="preserve"> vazačů</w:t>
      </w:r>
    </w:p>
    <w:p w14:paraId="354F9C50" w14:textId="77777777" w:rsidR="004E01E5" w:rsidRPr="00CB675B" w:rsidRDefault="004E01E5" w:rsidP="00A6014E">
      <w:pPr>
        <w:spacing w:line="276" w:lineRule="auto"/>
        <w:ind w:left="556" w:hanging="698"/>
      </w:pPr>
      <w:r w:rsidRPr="00CB675B">
        <w:t>-</w:t>
      </w:r>
      <w:r w:rsidRPr="00CB675B">
        <w:tab/>
        <w:t>kopie průkazu pro obsluhu pohyblivých a vysokozdvižných plošin, popř. zápisu ze školení</w:t>
      </w:r>
    </w:p>
    <w:p w14:paraId="4A2C7E68" w14:textId="4106AC2F" w:rsidR="004E01E5" w:rsidRPr="00CB675B" w:rsidRDefault="004E01E5" w:rsidP="00A6014E">
      <w:pPr>
        <w:spacing w:line="276" w:lineRule="auto"/>
        <w:ind w:left="556" w:hanging="698"/>
      </w:pPr>
      <w:r w:rsidRPr="00CB675B">
        <w:t>-</w:t>
      </w:r>
      <w:r w:rsidRPr="00CB675B">
        <w:tab/>
        <w:t xml:space="preserve">kopie Oprávnění k výkonu </w:t>
      </w:r>
      <w:r w:rsidR="00CE24E2" w:rsidRPr="00CB675B">
        <w:t>zeměměřických</w:t>
      </w:r>
      <w:r w:rsidRPr="00CB675B">
        <w:t xml:space="preserve"> činností</w:t>
      </w:r>
    </w:p>
    <w:p w14:paraId="1EB43926" w14:textId="4CE31539" w:rsidR="00A6014E" w:rsidRPr="00CB675B" w:rsidRDefault="004E01E5" w:rsidP="003334A7">
      <w:pPr>
        <w:spacing w:line="276" w:lineRule="auto"/>
        <w:ind w:left="556" w:hanging="698"/>
        <w:jc w:val="both"/>
      </w:pPr>
      <w:bookmarkStart w:id="115" w:name="_Toc48196789"/>
      <w:r w:rsidRPr="00CB675B">
        <w:rPr>
          <w:rFonts w:cstheme="minorHAnsi"/>
        </w:rPr>
        <w:t>-</w:t>
      </w:r>
      <w:r w:rsidRPr="00CB675B">
        <w:rPr>
          <w:rFonts w:cstheme="minorHAnsi"/>
        </w:rPr>
        <w:tab/>
      </w:r>
      <w:r w:rsidRPr="00CB675B">
        <w:t>kopii Osvědčení o autorizaci podle zákona č. 360/1992 Sb., o výkonu povolání autorizovaných architektů a o výkonu povolání autorizovaných inženýrů a techniků činných ve výstavbě</w:t>
      </w:r>
      <w:bookmarkEnd w:id="115"/>
    </w:p>
    <w:p w14:paraId="60BD1A79" w14:textId="7D2B160B" w:rsidR="004E01E5" w:rsidRPr="00CB675B" w:rsidRDefault="00A6014E" w:rsidP="003334A7">
      <w:pPr>
        <w:spacing w:line="276" w:lineRule="auto"/>
        <w:ind w:left="556" w:hanging="698"/>
      </w:pPr>
      <w:r w:rsidRPr="00CB675B">
        <w:t xml:space="preserve"> </w:t>
      </w:r>
      <w:bookmarkStart w:id="116" w:name="_Toc48196790"/>
      <w:r w:rsidRPr="00CB675B">
        <w:t xml:space="preserve">- </w:t>
      </w:r>
      <w:r w:rsidRPr="00CB675B">
        <w:tab/>
      </w:r>
      <w:r w:rsidR="004E01E5" w:rsidRPr="00CB675B">
        <w:t>kopie osvědčení o absolvování školení pro kabelové montéry na montáž kabelových souborů VN</w:t>
      </w:r>
      <w:bookmarkEnd w:id="116"/>
    </w:p>
    <w:p w14:paraId="1ADDF88F" w14:textId="5ED0AABA" w:rsidR="00E87BAD" w:rsidRPr="00CB675B" w:rsidRDefault="00E87BAD" w:rsidP="00E87BAD">
      <w:pPr>
        <w:pStyle w:val="Odstavecseseznamem"/>
        <w:widowControl w:val="0"/>
        <w:numPr>
          <w:ilvl w:val="2"/>
          <w:numId w:val="14"/>
        </w:numPr>
        <w:spacing w:before="120" w:after="200" w:line="276" w:lineRule="auto"/>
        <w:ind w:left="567" w:hanging="567"/>
        <w:jc w:val="both"/>
      </w:pPr>
      <w:r w:rsidRPr="00CB675B">
        <w:t>kopie dokladu osoby odborně způsobilé k zajišťování úkolů v prevenci rizik v oblasti bezpečnosti a ochrany zdraví při práci podle zákona č. 309/2006 Sb.</w:t>
      </w:r>
    </w:p>
    <w:p w14:paraId="074A61F7" w14:textId="77777777" w:rsidR="00E87BAD" w:rsidRPr="00CB675B" w:rsidRDefault="00E87BAD" w:rsidP="00E87BAD">
      <w:pPr>
        <w:pStyle w:val="Odstavecseseznamem"/>
        <w:ind w:left="556"/>
      </w:pPr>
    </w:p>
    <w:p w14:paraId="49BAD624" w14:textId="50953621" w:rsidR="002D5BB5" w:rsidRPr="00CB675B" w:rsidRDefault="002D5BB5" w:rsidP="00327720">
      <w:pPr>
        <w:pStyle w:val="Odstavecseseznamem"/>
        <w:numPr>
          <w:ilvl w:val="0"/>
          <w:numId w:val="19"/>
        </w:numPr>
        <w:ind w:left="556" w:hanging="720"/>
      </w:pPr>
      <w:r w:rsidRPr="00CB675B">
        <w:rPr>
          <w:rFonts w:eastAsia="Times New Roman"/>
        </w:rPr>
        <w:t xml:space="preserve">osvědčení o odborné způsobilosti pro vybrané práce pod napětím </w:t>
      </w:r>
    </w:p>
    <w:p w14:paraId="3EC73C8B" w14:textId="77777777" w:rsidR="007D1EC8" w:rsidRPr="00CB675B" w:rsidRDefault="007D1EC8" w:rsidP="00A6014E">
      <w:pPr>
        <w:pStyle w:val="Odstavecseseznamem"/>
        <w:ind w:left="556"/>
      </w:pPr>
    </w:p>
    <w:p w14:paraId="037621D7" w14:textId="77777777" w:rsidR="00122550" w:rsidRPr="00CB675B" w:rsidRDefault="00122550" w:rsidP="00B146A0">
      <w:pPr>
        <w:pStyle w:val="Nadpis3"/>
        <w:keepNext w:val="0"/>
        <w:keepLines w:val="0"/>
        <w:widowControl w:val="0"/>
        <w:numPr>
          <w:ilvl w:val="0"/>
          <w:numId w:val="8"/>
        </w:numPr>
        <w:spacing w:before="120" w:after="120" w:line="276" w:lineRule="auto"/>
        <w:ind w:left="556" w:firstLine="0"/>
        <w:jc w:val="both"/>
        <w:rPr>
          <w:rFonts w:asciiTheme="minorHAnsi" w:eastAsiaTheme="minorHAnsi" w:hAnsiTheme="minorHAnsi" w:cstheme="minorBidi"/>
          <w:b/>
          <w:color w:val="auto"/>
          <w:sz w:val="22"/>
          <w:szCs w:val="22"/>
          <w:u w:val="single"/>
        </w:rPr>
      </w:pPr>
      <w:bookmarkStart w:id="117" w:name="_Toc48196791"/>
      <w:r w:rsidRPr="00CB675B">
        <w:rPr>
          <w:rFonts w:asciiTheme="minorHAnsi" w:eastAsiaTheme="minorHAnsi" w:hAnsiTheme="minorHAnsi" w:cstheme="minorBidi"/>
          <w:b/>
          <w:color w:val="auto"/>
          <w:sz w:val="22"/>
          <w:szCs w:val="22"/>
          <w:u w:val="single"/>
        </w:rPr>
        <w:lastRenderedPageBreak/>
        <w:t>Doplňující informace k požadavku na předložení seznamu techniků</w:t>
      </w:r>
      <w:bookmarkEnd w:id="117"/>
    </w:p>
    <w:p w14:paraId="65FCE788" w14:textId="77777777" w:rsidR="00122550" w:rsidRPr="00CB675B" w:rsidRDefault="00122550" w:rsidP="00327720">
      <w:pPr>
        <w:pStyle w:val="Nadpis3"/>
        <w:keepNext w:val="0"/>
        <w:keepLines w:val="0"/>
        <w:widowControl w:val="0"/>
        <w:numPr>
          <w:ilvl w:val="0"/>
          <w:numId w:val="29"/>
        </w:numPr>
        <w:spacing w:before="120" w:after="120" w:line="276" w:lineRule="auto"/>
        <w:jc w:val="both"/>
        <w:rPr>
          <w:rFonts w:asciiTheme="minorHAnsi" w:eastAsiaTheme="minorHAnsi" w:hAnsiTheme="minorHAnsi" w:cstheme="minorBidi"/>
          <w:color w:val="auto"/>
          <w:sz w:val="22"/>
          <w:szCs w:val="22"/>
        </w:rPr>
      </w:pPr>
      <w:bookmarkStart w:id="118" w:name="_Toc48196792"/>
      <w:r w:rsidRPr="00CB675B">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CB675B">
        <w:rPr>
          <w:rFonts w:asciiTheme="minorHAnsi" w:eastAsiaTheme="minorHAnsi" w:hAnsiTheme="minorHAnsi" w:cstheme="minorBidi"/>
          <w:color w:val="auto"/>
          <w:sz w:val="22"/>
          <w:szCs w:val="22"/>
        </w:rPr>
        <w:t>vyhl</w:t>
      </w:r>
      <w:proofErr w:type="spellEnd"/>
      <w:r w:rsidRPr="00CB675B">
        <w:rPr>
          <w:rFonts w:asciiTheme="minorHAnsi" w:eastAsiaTheme="minorHAnsi" w:hAnsiTheme="minorHAnsi" w:cstheme="minorBidi"/>
          <w:color w:val="auto"/>
          <w:sz w:val="22"/>
          <w:szCs w:val="22"/>
        </w:rPr>
        <w:t>. č. 19/1979 Sb. a k zák. č. 200/1994 Sb.</w:t>
      </w:r>
      <w:bookmarkEnd w:id="118"/>
    </w:p>
    <w:p w14:paraId="096E6065" w14:textId="77777777" w:rsidR="00122550" w:rsidRPr="00CB675B" w:rsidRDefault="00122550" w:rsidP="00B146A0">
      <w:pPr>
        <w:spacing w:line="276" w:lineRule="auto"/>
        <w:ind w:left="556"/>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6A74CBAB" w14:textId="77777777" w:rsidR="00122550" w:rsidRPr="00CB675B" w:rsidRDefault="00122550" w:rsidP="00327720">
      <w:pPr>
        <w:pStyle w:val="Nadpis3"/>
        <w:keepNext w:val="0"/>
        <w:keepLines w:val="0"/>
        <w:widowControl w:val="0"/>
        <w:numPr>
          <w:ilvl w:val="0"/>
          <w:numId w:val="29"/>
        </w:numPr>
        <w:spacing w:before="120" w:after="120" w:line="276" w:lineRule="auto"/>
        <w:ind w:left="556"/>
        <w:jc w:val="both"/>
        <w:rPr>
          <w:rFonts w:asciiTheme="minorHAnsi" w:eastAsiaTheme="minorHAnsi" w:hAnsiTheme="minorHAnsi" w:cstheme="minorBidi"/>
          <w:color w:val="auto"/>
          <w:sz w:val="22"/>
          <w:szCs w:val="22"/>
        </w:rPr>
      </w:pPr>
      <w:bookmarkStart w:id="119" w:name="_Toc48196793"/>
      <w:bookmarkStart w:id="120" w:name="_Hlk48651390"/>
      <w:r w:rsidRPr="00CB675B">
        <w:rPr>
          <w:rFonts w:asciiTheme="minorHAnsi" w:eastAsiaTheme="minorHAnsi" w:hAnsiTheme="minorHAnsi" w:cstheme="minorBidi"/>
          <w:color w:val="auto"/>
          <w:sz w:val="22"/>
          <w:szCs w:val="22"/>
        </w:rPr>
        <w:t>Stejně tak zadavatel uzná doklady získané v zahraničí jako rovnocenné k</w:t>
      </w:r>
      <w:bookmarkEnd w:id="119"/>
      <w:r w:rsidRPr="00CB675B">
        <w:rPr>
          <w:rFonts w:asciiTheme="minorHAnsi" w:eastAsiaTheme="minorHAnsi" w:hAnsiTheme="minorHAnsi" w:cstheme="minorBidi"/>
          <w:color w:val="auto"/>
          <w:sz w:val="22"/>
          <w:szCs w:val="22"/>
        </w:rPr>
        <w:t> </w:t>
      </w:r>
    </w:p>
    <w:p w14:paraId="1DB65C2E" w14:textId="3CEC90DD" w:rsidR="00122550" w:rsidRPr="00CB675B" w:rsidRDefault="00122550" w:rsidP="00327720">
      <w:pPr>
        <w:pStyle w:val="Odstavecseseznamem"/>
        <w:widowControl w:val="0"/>
        <w:numPr>
          <w:ilvl w:val="2"/>
          <w:numId w:val="14"/>
        </w:numPr>
        <w:spacing w:before="120" w:after="200" w:line="276" w:lineRule="auto"/>
        <w:ind w:left="556"/>
        <w:jc w:val="both"/>
      </w:pPr>
      <w:r w:rsidRPr="00CB675B">
        <w:t xml:space="preserve">osvědčení o absolvování školení k obsluze </w:t>
      </w:r>
      <w:r w:rsidR="00FE1D0F" w:rsidRPr="00CB675B">
        <w:rPr>
          <w:rFonts w:eastAsia="Times New Roman"/>
        </w:rPr>
        <w:t xml:space="preserve">pojízdných zdvihacích pracovních </w:t>
      </w:r>
      <w:r w:rsidRPr="00CB675B">
        <w:t>plošin ve smyslu zákona č. 309/2006 Sb., nařízení vlády č. 591/2006 Sb. a ve smyslu ČSN ISO 9926-1, ČSN ISO 12480-1, ČSN ISO 18878, ČSN ISO 18893, vyhlášky č. 19/1979 Sb. a,</w:t>
      </w:r>
    </w:p>
    <w:p w14:paraId="77FB0A41" w14:textId="77777777" w:rsidR="00122550" w:rsidRPr="00CB675B" w:rsidRDefault="00122550" w:rsidP="00327720">
      <w:pPr>
        <w:pStyle w:val="Odstavecseseznamem"/>
        <w:widowControl w:val="0"/>
        <w:numPr>
          <w:ilvl w:val="2"/>
          <w:numId w:val="14"/>
        </w:numPr>
        <w:spacing w:before="120" w:after="200" w:line="276" w:lineRule="auto"/>
        <w:ind w:left="556"/>
        <w:jc w:val="both"/>
      </w:pPr>
      <w:r w:rsidRPr="00CB675B">
        <w:t>dokladu osoby odborně způsobilé k zajišťování úkolů v prevenci rizik v oblasti bezpečnosti a ochrany zdraví při práci podle zákona č. 309/2006 Sb.,</w:t>
      </w:r>
    </w:p>
    <w:p w14:paraId="74C54CA2" w14:textId="77777777" w:rsidR="00122550" w:rsidRPr="00CB675B" w:rsidRDefault="00122550" w:rsidP="00B146A0">
      <w:pPr>
        <w:spacing w:line="276" w:lineRule="auto"/>
        <w:ind w:left="556"/>
        <w:jc w:val="both"/>
      </w:pPr>
      <w:r w:rsidRPr="00CB675B">
        <w:t>pokud budou tato osvědčení či doklady výše uvedeným způsobem uznány pro území České republiky.</w:t>
      </w:r>
    </w:p>
    <w:p w14:paraId="5019C7C8" w14:textId="2DF493B3" w:rsidR="00122550" w:rsidRPr="00CB675B" w:rsidRDefault="00122550" w:rsidP="00B146A0">
      <w:pPr>
        <w:spacing w:line="276" w:lineRule="auto"/>
        <w:ind w:left="556"/>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081210E9" w14:textId="673E4C39" w:rsidR="00122550" w:rsidRPr="00CB675B" w:rsidRDefault="00122550" w:rsidP="00B146A0">
      <w:pPr>
        <w:spacing w:line="276" w:lineRule="auto"/>
        <w:ind w:left="556"/>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bookmarkEnd w:id="120"/>
    <w:p w14:paraId="5BFF18E5" w14:textId="77777777" w:rsidR="003334A7" w:rsidRPr="00CB675B" w:rsidRDefault="003334A7" w:rsidP="00B146A0">
      <w:pPr>
        <w:spacing w:line="276" w:lineRule="auto"/>
        <w:ind w:left="556"/>
        <w:jc w:val="both"/>
        <w:rPr>
          <w:b/>
        </w:rPr>
      </w:pPr>
    </w:p>
    <w:p w14:paraId="25926E3D" w14:textId="77777777" w:rsidR="00C62EF2" w:rsidRPr="00CB675B" w:rsidRDefault="00C62EF2" w:rsidP="00C62EF2">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121" w:name="_Toc48196794"/>
      <w:r w:rsidRPr="00CB675B">
        <w:rPr>
          <w:rFonts w:asciiTheme="minorHAnsi" w:eastAsiaTheme="minorHAnsi" w:hAnsiTheme="minorHAnsi" w:cstheme="minorBidi"/>
          <w:b/>
          <w:color w:val="auto"/>
          <w:sz w:val="22"/>
          <w:szCs w:val="22"/>
          <w:u w:val="single"/>
        </w:rPr>
        <w:t>Prokázání více rolí jedním technikem</w:t>
      </w:r>
      <w:bookmarkEnd w:id="121"/>
    </w:p>
    <w:p w14:paraId="7D9BF1F9" w14:textId="38085B5F" w:rsidR="00C62EF2" w:rsidRPr="00CB675B" w:rsidRDefault="00C62EF2" w:rsidP="00102211">
      <w:pPr>
        <w:keepLines/>
        <w:spacing w:before="120" w:after="120" w:line="240" w:lineRule="auto"/>
        <w:ind w:left="567"/>
        <w:jc w:val="both"/>
      </w:pPr>
      <w:bookmarkStart w:id="122" w:name="_Hlk48296107"/>
      <w:r w:rsidRPr="00CB675B">
        <w:t xml:space="preserve">V případě požadavku na doložení na osoby na pozici uvedené pod body </w:t>
      </w:r>
      <w:proofErr w:type="gramStart"/>
      <w:r w:rsidRPr="00CB675B">
        <w:t>2.</w:t>
      </w:r>
      <w:r w:rsidR="009D3DCD" w:rsidRPr="00CB675B">
        <w:t>10</w:t>
      </w:r>
      <w:r w:rsidRPr="00CB675B">
        <w:t xml:space="preserve">.1  </w:t>
      </w:r>
      <w:r w:rsidR="00AA7730" w:rsidRPr="00CB675B">
        <w:t>a</w:t>
      </w:r>
      <w:proofErr w:type="gramEnd"/>
      <w:r w:rsidRPr="00CB675B">
        <w:t>)</w:t>
      </w:r>
      <w:r w:rsidR="00E471C6" w:rsidRPr="00CB675B">
        <w:t xml:space="preserve"> -</w:t>
      </w:r>
      <w:r w:rsidR="009D3DCD" w:rsidRPr="00CB675B">
        <w:t xml:space="preserve"> h)</w:t>
      </w:r>
      <w:r w:rsidRPr="00CB675B">
        <w:t xml:space="preserve"> mohou být plněny shodnou osobou, jestliže tato osoba splňuje tyto podmínky.</w:t>
      </w:r>
    </w:p>
    <w:p w14:paraId="629ED929" w14:textId="4BADB002" w:rsidR="00C62EF2" w:rsidRPr="00CB675B" w:rsidRDefault="00C62EF2" w:rsidP="00102211">
      <w:pPr>
        <w:keepLines/>
        <w:spacing w:before="120" w:after="120" w:line="240" w:lineRule="auto"/>
        <w:ind w:left="567"/>
        <w:jc w:val="both"/>
        <w:rPr>
          <w:strike/>
        </w:rPr>
      </w:pPr>
      <w:r w:rsidRPr="00CB675B">
        <w:t>V případě požadavku na doložení na osoby na pozici uvedené pod body 2.</w:t>
      </w:r>
      <w:r w:rsidR="009D3DCD" w:rsidRPr="00CB675B">
        <w:t>10</w:t>
      </w:r>
      <w:r w:rsidRPr="00CB675B">
        <w:t xml:space="preserve">.1 </w:t>
      </w:r>
      <w:r w:rsidR="00E471C6" w:rsidRPr="00CB675B">
        <w:t>i</w:t>
      </w:r>
      <w:r w:rsidRPr="00CB675B">
        <w:t>) (revizní technik) je možné, aby tato pozice mohla být plněna shodnou osobou uvedenou na pozici pod body 2.</w:t>
      </w:r>
      <w:r w:rsidR="009D3DCD" w:rsidRPr="00CB675B">
        <w:t>10</w:t>
      </w:r>
      <w:r w:rsidRPr="00CB675B">
        <w:t>.1 b)</w:t>
      </w:r>
      <w:r w:rsidR="000104D8" w:rsidRPr="00CB675B">
        <w:t xml:space="preserve">, </w:t>
      </w:r>
      <w:r w:rsidRPr="00CB675B">
        <w:t>c)</w:t>
      </w:r>
      <w:r w:rsidR="00AD2DEE" w:rsidRPr="00CB675B">
        <w:t xml:space="preserve"> a </w:t>
      </w:r>
      <w:r w:rsidR="00AD2DEE" w:rsidRPr="00CB675B">
        <w:rPr>
          <w:b/>
          <w:bCs/>
        </w:rPr>
        <w:t>j)</w:t>
      </w:r>
      <w:r w:rsidRPr="00CB675B">
        <w:t>.</w:t>
      </w:r>
    </w:p>
    <w:p w14:paraId="02FDF5E8" w14:textId="170868B2" w:rsidR="00C62EF2" w:rsidRPr="00CB675B" w:rsidRDefault="00C62EF2" w:rsidP="00102211">
      <w:pPr>
        <w:spacing w:line="276" w:lineRule="auto"/>
        <w:ind w:left="567"/>
        <w:jc w:val="both"/>
      </w:pPr>
      <w:r w:rsidRPr="00CB675B">
        <w:t>V případě požadavku na doložení na osobu na pozici stavbyvedoucího disponující</w:t>
      </w:r>
      <w:r w:rsidRPr="00CB675B" w:rsidDel="00946247">
        <w:t xml:space="preserve"> </w:t>
      </w:r>
      <w:r w:rsidRPr="00CB675B">
        <w:t xml:space="preserve">osvědčením o autorizaci podle zákona č. 360/1992 Sb., viz bod </w:t>
      </w:r>
      <w:r w:rsidR="00E471C6" w:rsidRPr="00CB675B">
        <w:t>m</w:t>
      </w:r>
      <w:r w:rsidRPr="00CB675B">
        <w:t xml:space="preserve">) může být tato osoba shodná s osobou dle </w:t>
      </w:r>
      <w:r w:rsidR="0093782B" w:rsidRPr="00CB675B">
        <w:t>b,</w:t>
      </w:r>
      <w:r w:rsidR="00102211" w:rsidRPr="00CB675B">
        <w:t xml:space="preserve"> </w:t>
      </w:r>
      <w:r w:rsidR="0093782B" w:rsidRPr="00CB675B">
        <w:t>c,</w:t>
      </w:r>
      <w:r w:rsidR="00102211" w:rsidRPr="00CB675B">
        <w:t xml:space="preserve"> </w:t>
      </w:r>
      <w:r w:rsidR="0093782B" w:rsidRPr="00CB675B">
        <w:t>i</w:t>
      </w:r>
      <w:r w:rsidRPr="00CB675B">
        <w:t xml:space="preserve">), jestliže tato splňuje tuto podmínku. V případě požadavku na doložení na osobu na pozici BOZP, viz bod </w:t>
      </w:r>
      <w:r w:rsidR="00E471C6" w:rsidRPr="00CB675B">
        <w:t>j</w:t>
      </w:r>
      <w:r w:rsidRPr="00CB675B">
        <w:t xml:space="preserve">) může být tato osoba shodná s osobou dle </w:t>
      </w:r>
      <w:r w:rsidR="00D473D2" w:rsidRPr="00CB675B">
        <w:t xml:space="preserve">bodů </w:t>
      </w:r>
      <w:r w:rsidRPr="00CB675B">
        <w:t>a), b), c)</w:t>
      </w:r>
      <w:r w:rsidR="00905DDC" w:rsidRPr="00CB675B">
        <w:t>,</w:t>
      </w:r>
      <w:r w:rsidR="000104D8" w:rsidRPr="00CB675B">
        <w:t xml:space="preserve"> </w:t>
      </w:r>
      <w:r w:rsidR="00AD2DEE" w:rsidRPr="00CB675B">
        <w:rPr>
          <w:b/>
          <w:bCs/>
        </w:rPr>
        <w:t>i)</w:t>
      </w:r>
      <w:r w:rsidR="000104D8" w:rsidRPr="00CB675B">
        <w:t>,</w:t>
      </w:r>
      <w:r w:rsidRPr="00CB675B">
        <w:t xml:space="preserve"> jestliže tato splňuje tuto podmínku. </w:t>
      </w:r>
    </w:p>
    <w:p w14:paraId="52355EA9" w14:textId="4C76AFF1" w:rsidR="00F348DE" w:rsidRDefault="00F348DE" w:rsidP="00F348DE">
      <w:pPr>
        <w:spacing w:line="276" w:lineRule="auto"/>
        <w:ind w:left="567"/>
        <w:jc w:val="both"/>
        <w:rPr>
          <w:ins w:id="123" w:author="Kalvodová Monika" w:date="2020-09-15T16:02:00Z"/>
          <w:rFonts w:cstheme="minorHAnsi"/>
        </w:rPr>
      </w:pPr>
      <w:ins w:id="124" w:author="Kalvodová Monika" w:date="2020-09-15T16:00:00Z">
        <w:r>
          <w:lastRenderedPageBreak/>
          <w:t xml:space="preserve">Zadavatel připouští, </w:t>
        </w:r>
      </w:ins>
      <w:ins w:id="125" w:author="Kalvodová Monika" w:date="2020-09-15T16:01:00Z">
        <w:r>
          <w:t xml:space="preserve">aby jedna a tatáž osoba plnila pozici </w:t>
        </w:r>
        <w:r w:rsidRPr="00CB675B">
          <w:rPr>
            <w:rFonts w:cstheme="minorHAnsi"/>
          </w:rPr>
          <w:t>osob</w:t>
        </w:r>
      </w:ins>
      <w:ins w:id="126" w:author="Kalvodová Monika" w:date="2020-09-15T16:02:00Z">
        <w:r>
          <w:rPr>
            <w:rFonts w:cstheme="minorHAnsi"/>
          </w:rPr>
          <w:t>y s od</w:t>
        </w:r>
      </w:ins>
      <w:ins w:id="127" w:author="Kalvodová Monika" w:date="2020-09-15T16:01:00Z">
        <w:r w:rsidRPr="00CB675B">
          <w:rPr>
            <w:rFonts w:cstheme="minorHAnsi"/>
          </w:rPr>
          <w:t>bornou kvalifikac</w:t>
        </w:r>
      </w:ins>
      <w:ins w:id="128" w:author="Kalvodová Monika" w:date="2020-09-15T16:02:00Z">
        <w:r>
          <w:rPr>
            <w:rFonts w:cstheme="minorHAnsi"/>
          </w:rPr>
          <w:t>í</w:t>
        </w:r>
      </w:ins>
      <w:ins w:id="129" w:author="Kalvodová Monika" w:date="2020-09-15T16:01:00Z">
        <w:r w:rsidRPr="00CB675B">
          <w:rPr>
            <w:rFonts w:cstheme="minorHAnsi"/>
          </w:rPr>
          <w:t xml:space="preserve"> na řízení práce pod napětím NN</w:t>
        </w:r>
      </w:ins>
      <w:ins w:id="130" w:author="Kalvodová Monika" w:date="2020-09-15T16:02:00Z">
        <w:r>
          <w:rPr>
            <w:rFonts w:cstheme="minorHAnsi"/>
          </w:rPr>
          <w:t xml:space="preserve"> a osoby s o</w:t>
        </w:r>
      </w:ins>
      <w:ins w:id="131" w:author="Kalvodová Monika" w:date="2020-09-15T16:01:00Z">
        <w:r w:rsidRPr="00CB675B">
          <w:rPr>
            <w:rFonts w:cstheme="minorHAnsi"/>
          </w:rPr>
          <w:t>dbornou kvalifikac</w:t>
        </w:r>
      </w:ins>
      <w:ins w:id="132" w:author="Kalvodová Monika" w:date="2020-09-15T16:02:00Z">
        <w:r>
          <w:rPr>
            <w:rFonts w:cstheme="minorHAnsi"/>
          </w:rPr>
          <w:t>í</w:t>
        </w:r>
      </w:ins>
      <w:ins w:id="133" w:author="Kalvodová Monika" w:date="2020-09-15T16:01:00Z">
        <w:r w:rsidRPr="00CB675B">
          <w:rPr>
            <w:rFonts w:cstheme="minorHAnsi"/>
          </w:rPr>
          <w:t xml:space="preserve"> jako koordinátor práce pod napětím</w:t>
        </w:r>
      </w:ins>
      <w:ins w:id="134" w:author="Kalvodová Monika" w:date="2020-09-15T16:02:00Z">
        <w:r>
          <w:rPr>
            <w:rFonts w:cstheme="minorHAnsi"/>
          </w:rPr>
          <w:t xml:space="preserve">. </w:t>
        </w:r>
      </w:ins>
    </w:p>
    <w:p w14:paraId="63CF69FF" w14:textId="647D5E05" w:rsidR="00C62EF2" w:rsidRPr="00CB675B" w:rsidRDefault="00C62EF2" w:rsidP="00F348DE">
      <w:pPr>
        <w:spacing w:line="276" w:lineRule="auto"/>
        <w:ind w:left="567"/>
        <w:jc w:val="both"/>
      </w:pPr>
      <w:r w:rsidRPr="00CB675B">
        <w:t>Všechny ostatní písmena musí být prokázány různými osobami.</w:t>
      </w:r>
    </w:p>
    <w:p w14:paraId="5EF977AB" w14:textId="6066D111" w:rsidR="00AA7730" w:rsidRPr="00CB675B" w:rsidRDefault="00AA7730" w:rsidP="00102211">
      <w:pPr>
        <w:spacing w:line="276" w:lineRule="auto"/>
        <w:ind w:left="567"/>
        <w:jc w:val="both"/>
        <w:rPr>
          <w:b/>
        </w:rPr>
      </w:pPr>
      <w:r w:rsidRPr="00CB675B">
        <w:rPr>
          <w:b/>
        </w:rPr>
        <w:t xml:space="preserve">Zadavatel nade vší pochybnost uvádí, že nelze jednou osobou prokazovat splnění podmínek 2.10.1 </w:t>
      </w:r>
      <w:proofErr w:type="gramStart"/>
      <w:r w:rsidRPr="00CB675B">
        <w:rPr>
          <w:b/>
        </w:rPr>
        <w:t>a)-</w:t>
      </w:r>
      <w:proofErr w:type="gramEnd"/>
      <w:r w:rsidR="000917D9" w:rsidRPr="00CB675B">
        <w:rPr>
          <w:b/>
        </w:rPr>
        <w:t>m</w:t>
      </w:r>
      <w:r w:rsidRPr="00CB675B">
        <w:rPr>
          <w:b/>
        </w:rPr>
        <w:t>).</w:t>
      </w:r>
    </w:p>
    <w:p w14:paraId="4DC6D07A" w14:textId="5BA8276A" w:rsidR="00DF00CC" w:rsidRPr="00CB675B" w:rsidRDefault="00DF00CC" w:rsidP="00102211">
      <w:pPr>
        <w:spacing w:line="276" w:lineRule="auto"/>
        <w:ind w:left="567"/>
        <w:jc w:val="both"/>
        <w:rPr>
          <w:b/>
        </w:rPr>
      </w:pPr>
      <w:r w:rsidRPr="00CB675B">
        <w:rPr>
          <w:b/>
        </w:rPr>
        <w:t>Zadavatel upozorňuje, že v souladu s požadavkem § 105 odst. 2 ZZVZ bude po dodavateli v zadávací dokumentaci požadovat, aby zadavatelem určené významné činnosti prováděné osobami uvedenými pod bodem 2.10.1 b) při plnění veřejné zakázky, byly plněny přímo vybraným dodavatelem.</w:t>
      </w:r>
    </w:p>
    <w:p w14:paraId="5CFCE612" w14:textId="5D11E825" w:rsidR="00C30391" w:rsidRPr="00CB675B" w:rsidRDefault="00C30391" w:rsidP="00102211">
      <w:pPr>
        <w:spacing w:line="276" w:lineRule="auto"/>
        <w:ind w:left="567"/>
        <w:jc w:val="both"/>
        <w:rPr>
          <w:b/>
          <w:u w:val="single"/>
        </w:rPr>
      </w:pPr>
      <w:r w:rsidRPr="00CB675B">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272235A1" w14:textId="6E4DF851" w:rsidR="00C62EF2" w:rsidRPr="00CB675B" w:rsidRDefault="00C62EF2" w:rsidP="00102211">
      <w:pPr>
        <w:keepLines/>
        <w:spacing w:before="120" w:after="120" w:line="240" w:lineRule="auto"/>
        <w:ind w:left="567"/>
        <w:jc w:val="both"/>
        <w:rPr>
          <w:b/>
        </w:rPr>
      </w:pPr>
      <w:r w:rsidRPr="00CB675B">
        <w:rPr>
          <w:b/>
        </w:rPr>
        <w:t>Poznámka: Zadavatel požaduje, aby osoby uvedené v 2.</w:t>
      </w:r>
      <w:r w:rsidR="009D3DCD" w:rsidRPr="00CB675B">
        <w:rPr>
          <w:b/>
        </w:rPr>
        <w:t>10</w:t>
      </w:r>
      <w:r w:rsidRPr="00CB675B">
        <w:rPr>
          <w:b/>
        </w:rPr>
        <w:t>.1 pod b),</w:t>
      </w:r>
      <w:r w:rsidR="009D3DCD" w:rsidRPr="00CB675B">
        <w:rPr>
          <w:b/>
        </w:rPr>
        <w:t xml:space="preserve"> </w:t>
      </w:r>
      <w:r w:rsidRPr="00CB675B">
        <w:rPr>
          <w:b/>
        </w:rPr>
        <w:t>c),</w:t>
      </w:r>
      <w:r w:rsidR="009D3DCD" w:rsidRPr="00CB675B">
        <w:rPr>
          <w:b/>
        </w:rPr>
        <w:t xml:space="preserve"> </w:t>
      </w:r>
      <w:r w:rsidRPr="00CB675B">
        <w:rPr>
          <w:b/>
        </w:rPr>
        <w:t>i),</w:t>
      </w:r>
      <w:r w:rsidR="009D3DCD" w:rsidRPr="00CB675B">
        <w:rPr>
          <w:b/>
        </w:rPr>
        <w:t xml:space="preserve"> </w:t>
      </w:r>
      <w:r w:rsidRPr="00CB675B">
        <w:rPr>
          <w:b/>
        </w:rPr>
        <w:t>j),</w:t>
      </w:r>
      <w:r w:rsidR="009D3DCD" w:rsidRPr="00CB675B">
        <w:rPr>
          <w:b/>
        </w:rPr>
        <w:t xml:space="preserve"> </w:t>
      </w:r>
      <w:r w:rsidRPr="00CB675B">
        <w:rPr>
          <w:b/>
        </w:rPr>
        <w:t>k)</w:t>
      </w:r>
      <w:r w:rsidR="000917D9" w:rsidRPr="00CB675B">
        <w:rPr>
          <w:b/>
        </w:rPr>
        <w:t>, l) m)</w:t>
      </w:r>
      <w:r w:rsidRPr="00CB675B">
        <w:rPr>
          <w:b/>
        </w:rPr>
        <w:t xml:space="preserve"> –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155B34" w:rsidRPr="00CB675B">
        <w:rPr>
          <w:b/>
        </w:rPr>
        <w:t>,</w:t>
      </w:r>
      <w:r w:rsidRPr="00CB675B">
        <w:rPr>
          <w:b/>
        </w:rPr>
        <w:t xml:space="preserve"> a to </w:t>
      </w:r>
      <w:r w:rsidR="00CE24E2" w:rsidRPr="00CB675B">
        <w:rPr>
          <w:b/>
        </w:rPr>
        <w:t xml:space="preserve">alespoň </w:t>
      </w:r>
      <w:r w:rsidRPr="00CB675B">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155B34" w:rsidRPr="00CB675B">
        <w:rPr>
          <w:b/>
        </w:rPr>
        <w:t>,</w:t>
      </w:r>
      <w:r w:rsidRPr="00CB675B">
        <w:rPr>
          <w:b/>
        </w:rPr>
        <w:t xml:space="preserve"> která neovládá český jazyk, přítomen na pracovišti).</w:t>
      </w:r>
      <w:bookmarkEnd w:id="122"/>
    </w:p>
    <w:p w14:paraId="784BC542" w14:textId="77777777" w:rsidR="003334A7" w:rsidRPr="00CB675B" w:rsidRDefault="003334A7" w:rsidP="00102211">
      <w:pPr>
        <w:keepLines/>
        <w:spacing w:before="120" w:after="120" w:line="240" w:lineRule="auto"/>
        <w:ind w:left="567"/>
        <w:jc w:val="both"/>
        <w:rPr>
          <w:b/>
        </w:rPr>
      </w:pPr>
    </w:p>
    <w:p w14:paraId="748621E7" w14:textId="77777777" w:rsidR="00AA7730" w:rsidRPr="00CB675B" w:rsidRDefault="00AA7730" w:rsidP="00AA7730">
      <w:pPr>
        <w:pStyle w:val="Odstavecseseznamem"/>
        <w:numPr>
          <w:ilvl w:val="2"/>
          <w:numId w:val="24"/>
        </w:numPr>
        <w:spacing w:before="240" w:after="120"/>
        <w:ind w:left="556"/>
        <w:rPr>
          <w:b/>
          <w:u w:val="single"/>
        </w:rPr>
      </w:pPr>
      <w:r w:rsidRPr="00CB675B">
        <w:rPr>
          <w:b/>
          <w:u w:val="single"/>
        </w:rPr>
        <w:t>Seznam technického vybavení</w:t>
      </w:r>
    </w:p>
    <w:p w14:paraId="58CF94D3" w14:textId="77777777" w:rsidR="00AA7730" w:rsidRPr="00CB675B" w:rsidRDefault="00AA7730" w:rsidP="00AA7730">
      <w:pPr>
        <w:spacing w:line="276" w:lineRule="auto"/>
      </w:pPr>
      <w:r w:rsidRPr="00CB675B">
        <w:t>Minimální úroveň technického kvalifikačního kritéria, jehož splnění má být předložením seznamu prokázáno, vymezuje zadavatel následovně:</w:t>
      </w:r>
    </w:p>
    <w:p w14:paraId="2E8D50E0" w14:textId="77777777" w:rsidR="00AA7730" w:rsidRPr="00CB675B" w:rsidRDefault="00AA7730" w:rsidP="0008706A">
      <w:pPr>
        <w:widowControl w:val="0"/>
        <w:numPr>
          <w:ilvl w:val="0"/>
          <w:numId w:val="10"/>
        </w:numPr>
        <w:spacing w:before="120" w:after="0" w:line="276" w:lineRule="auto"/>
        <w:ind w:left="1276" w:hanging="709"/>
        <w:jc w:val="both"/>
      </w:pPr>
      <w:bookmarkStart w:id="135" w:name="_Hlk48222758"/>
      <w:r w:rsidRPr="00CB675B">
        <w:t xml:space="preserve">alespoň 1 </w:t>
      </w:r>
      <w:r w:rsidRPr="00CB675B">
        <w:rPr>
          <w:rFonts w:eastAsia="Times New Roman"/>
        </w:rPr>
        <w:t xml:space="preserve">pojízdná zdvihací pracovní </w:t>
      </w:r>
      <w:r w:rsidRPr="00CB675B">
        <w:t xml:space="preserve">plošina s deklarovanou schopností jízdy mimo zpevněné komunikace a s dosahem manipulace minimálně 13 m, a zároveň </w:t>
      </w:r>
    </w:p>
    <w:p w14:paraId="7E645C44" w14:textId="3875FAA1" w:rsidR="00AA7730" w:rsidRPr="00CB675B" w:rsidRDefault="00AA7730" w:rsidP="0008706A">
      <w:pPr>
        <w:widowControl w:val="0"/>
        <w:numPr>
          <w:ilvl w:val="0"/>
          <w:numId w:val="10"/>
        </w:numPr>
        <w:spacing w:before="120" w:after="0" w:line="276" w:lineRule="auto"/>
        <w:ind w:left="1276" w:hanging="709"/>
        <w:jc w:val="both"/>
      </w:pPr>
      <w:r w:rsidRPr="00CB675B">
        <w:t xml:space="preserve">alespoň 1 </w:t>
      </w:r>
      <w:r w:rsidRPr="00CB675B">
        <w:rPr>
          <w:rFonts w:eastAsia="Times New Roman"/>
        </w:rPr>
        <w:t xml:space="preserve">pojízdná zdvihací pracovní </w:t>
      </w:r>
      <w:r w:rsidRPr="00CB675B">
        <w:t xml:space="preserve">plošina s dosahem manipulace minimálně 13m s vhodnou konstrukcí pro PPN (NN) nebo dodavatel musí doložit, že je vybaven bezpečnostními </w:t>
      </w:r>
      <w:proofErr w:type="gramStart"/>
      <w:r w:rsidRPr="00CB675B">
        <w:t>prostředky  a</w:t>
      </w:r>
      <w:proofErr w:type="gramEnd"/>
      <w:r w:rsidRPr="00CB675B">
        <w:t xml:space="preserve"> O</w:t>
      </w:r>
      <w:r w:rsidR="003334A7" w:rsidRPr="00CB675B">
        <w:t>OP</w:t>
      </w:r>
      <w:r w:rsidRPr="00CB675B">
        <w:t>P a koš MP uzpůsobí tak, aby odpovídal  požadovaným postupům PPN,  a zároveň</w:t>
      </w:r>
    </w:p>
    <w:p w14:paraId="6B349410" w14:textId="77777777" w:rsidR="00AA7730" w:rsidRPr="00CB675B" w:rsidRDefault="00AA7730" w:rsidP="0008706A">
      <w:pPr>
        <w:widowControl w:val="0"/>
        <w:numPr>
          <w:ilvl w:val="0"/>
          <w:numId w:val="10"/>
        </w:numPr>
        <w:spacing w:before="120" w:after="0" w:line="276" w:lineRule="auto"/>
        <w:ind w:left="1276" w:hanging="709"/>
        <w:jc w:val="both"/>
      </w:pPr>
      <w:r w:rsidRPr="00CB675B">
        <w:t>alespoň 1 zařízení pro tahání vodičů (traktor, nákladní automobil), a zároveň</w:t>
      </w:r>
    </w:p>
    <w:p w14:paraId="5B21114A" w14:textId="77777777" w:rsidR="00AA7730" w:rsidRPr="00CB675B" w:rsidRDefault="00AA7730" w:rsidP="0008706A">
      <w:pPr>
        <w:widowControl w:val="0"/>
        <w:numPr>
          <w:ilvl w:val="0"/>
          <w:numId w:val="10"/>
        </w:numPr>
        <w:spacing w:before="120" w:after="0" w:line="276" w:lineRule="auto"/>
        <w:ind w:left="1276" w:hanging="709"/>
        <w:jc w:val="both"/>
      </w:pPr>
      <w:r w:rsidRPr="00CB675B">
        <w:lastRenderedPageBreak/>
        <w:t>alespoň 1 bagr pro výkopové práce, a zároveň</w:t>
      </w:r>
    </w:p>
    <w:p w14:paraId="1EA117E1" w14:textId="77777777" w:rsidR="00AA7730" w:rsidRPr="00CB675B" w:rsidRDefault="00AA7730" w:rsidP="0008706A">
      <w:pPr>
        <w:widowControl w:val="0"/>
        <w:numPr>
          <w:ilvl w:val="0"/>
          <w:numId w:val="10"/>
        </w:numPr>
        <w:spacing w:before="120" w:after="0" w:line="276" w:lineRule="auto"/>
        <w:ind w:left="1276" w:hanging="709"/>
        <w:jc w:val="both"/>
      </w:pPr>
      <w:r w:rsidRPr="00CB675B">
        <w:t>alespoň 1 vozidlo do 3,5t s deklarovanou schopností jízdy mimo zpevněné komunikace a zároveň</w:t>
      </w:r>
    </w:p>
    <w:p w14:paraId="251DDDF8" w14:textId="77777777" w:rsidR="00AA7730" w:rsidRPr="00CB675B" w:rsidRDefault="00AA7730" w:rsidP="0008706A">
      <w:pPr>
        <w:widowControl w:val="0"/>
        <w:numPr>
          <w:ilvl w:val="0"/>
          <w:numId w:val="10"/>
        </w:numPr>
        <w:spacing w:before="120" w:after="0" w:line="276" w:lineRule="auto"/>
        <w:ind w:left="1276" w:hanging="709"/>
        <w:jc w:val="both"/>
      </w:pPr>
      <w:r w:rsidRPr="00CB675B">
        <w:t>Ochranné pomůcky a nářadí pro práci na elektrickém zařízení dle dokumentu Zásady a povinnosti cizích fyzických nebo právnických osob na pracovišti E.ON_2018, a zároveň</w:t>
      </w:r>
    </w:p>
    <w:p w14:paraId="05D934A9" w14:textId="77777777" w:rsidR="00AA7730" w:rsidRPr="00CB675B" w:rsidRDefault="00AA7730" w:rsidP="0008706A">
      <w:pPr>
        <w:widowControl w:val="0"/>
        <w:numPr>
          <w:ilvl w:val="0"/>
          <w:numId w:val="10"/>
        </w:numPr>
        <w:spacing w:before="120" w:after="0" w:line="276" w:lineRule="auto"/>
        <w:ind w:left="1276" w:hanging="709"/>
        <w:jc w:val="both"/>
      </w:pPr>
      <w:r w:rsidRPr="00CB675B">
        <w:t>Elektromontážní nářadí a pomůcky vhodné pro práce pod napětím v rozsahu povolených pracovních postupů PPN NN, a zároveň</w:t>
      </w:r>
    </w:p>
    <w:p w14:paraId="78C5E865" w14:textId="77777777" w:rsidR="00AA7730" w:rsidRPr="00CB675B" w:rsidRDefault="00AA7730" w:rsidP="0008706A">
      <w:pPr>
        <w:widowControl w:val="0"/>
        <w:numPr>
          <w:ilvl w:val="0"/>
          <w:numId w:val="10"/>
        </w:numPr>
        <w:spacing w:before="120" w:after="0" w:line="276" w:lineRule="auto"/>
        <w:ind w:left="1276" w:hanging="709"/>
        <w:jc w:val="both"/>
      </w:pPr>
      <w:r w:rsidRPr="00CB675B">
        <w:t xml:space="preserve">Prostředky osobního zajištění k ochraně proti pádu z výšky, a zároveň </w:t>
      </w:r>
    </w:p>
    <w:p w14:paraId="5AD909D1" w14:textId="77777777" w:rsidR="00AA7730" w:rsidRPr="00CB675B" w:rsidRDefault="00AA7730" w:rsidP="0008706A">
      <w:pPr>
        <w:widowControl w:val="0"/>
        <w:numPr>
          <w:ilvl w:val="0"/>
          <w:numId w:val="10"/>
        </w:numPr>
        <w:spacing w:before="120" w:after="0" w:line="276" w:lineRule="auto"/>
        <w:ind w:left="1276" w:hanging="709"/>
        <w:jc w:val="both"/>
      </w:pPr>
      <w:r w:rsidRPr="00CB675B">
        <w:t>Osobní ochranné pracovní prostředky (OOPP) dle požadavků RS-019 (bude poskytnuto vybranému zhotoviteli) a dle požadavků příslušných pracovních postupů PPN NN, a zároveň</w:t>
      </w:r>
    </w:p>
    <w:p w14:paraId="535A7183" w14:textId="77777777" w:rsidR="00AA7730" w:rsidRPr="00CB675B" w:rsidRDefault="00AA7730" w:rsidP="0008706A">
      <w:pPr>
        <w:widowControl w:val="0"/>
        <w:numPr>
          <w:ilvl w:val="0"/>
          <w:numId w:val="10"/>
        </w:numPr>
        <w:spacing w:before="120" w:after="0" w:line="276" w:lineRule="auto"/>
        <w:ind w:left="1276" w:hanging="709"/>
        <w:jc w:val="both"/>
      </w:pPr>
      <w:r w:rsidRPr="00CB675B">
        <w:t>Izolační žebřík musí být vyrobený a schválený pro práce pod napětím do napěťové hladiny minimálně 1000 V.</w:t>
      </w:r>
    </w:p>
    <w:p w14:paraId="6E829322" w14:textId="77777777" w:rsidR="00AA7730" w:rsidRPr="00CB675B" w:rsidRDefault="00AA7730" w:rsidP="00AA7730">
      <w:pPr>
        <w:widowControl w:val="0"/>
        <w:spacing w:before="120" w:after="0" w:line="276" w:lineRule="auto"/>
        <w:ind w:left="1428"/>
        <w:jc w:val="both"/>
      </w:pPr>
    </w:p>
    <w:p w14:paraId="22536E79" w14:textId="77777777" w:rsidR="00AA7730" w:rsidRPr="00CB675B" w:rsidRDefault="00AA7730" w:rsidP="00AA7730">
      <w:pPr>
        <w:spacing w:after="0" w:line="240" w:lineRule="auto"/>
        <w:ind w:left="709"/>
        <w:jc w:val="both"/>
      </w:pPr>
      <w:r w:rsidRPr="00CB675B">
        <w:t xml:space="preserve">a dále </w:t>
      </w:r>
      <w:proofErr w:type="gramStart"/>
      <w:r w:rsidRPr="00CB675B">
        <w:t>bude  uvedeno</w:t>
      </w:r>
      <w:proofErr w:type="gramEnd"/>
      <w:r w:rsidRPr="00CB675B">
        <w:t>,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75C1D9D1" w14:textId="77777777" w:rsidR="00AA7730" w:rsidRPr="00CB675B" w:rsidRDefault="00AA7730" w:rsidP="00AA7730">
      <w:pPr>
        <w:spacing w:after="0" w:line="240" w:lineRule="auto"/>
        <w:ind w:left="774"/>
        <w:jc w:val="both"/>
      </w:pPr>
    </w:p>
    <w:p w14:paraId="28CE1A2B" w14:textId="77777777" w:rsidR="00AA7730" w:rsidRPr="00CB675B" w:rsidRDefault="00AA7730" w:rsidP="00AA7730">
      <w:pPr>
        <w:spacing w:after="0" w:line="240" w:lineRule="auto"/>
        <w:ind w:left="709"/>
        <w:jc w:val="both"/>
      </w:pPr>
      <w:r w:rsidRPr="00CB675B">
        <w:t>Pokyny pro dodavatele: Pokud se dodavatel uchází o více částí, je požadavek na minimální seznam technického vybavení násoben takovou hodnotou, která odpovídá počtu částí, o které se dodavatel uchází.</w:t>
      </w:r>
    </w:p>
    <w:bookmarkEnd w:id="135"/>
    <w:p w14:paraId="05CEA530" w14:textId="77777777" w:rsidR="00AA7730" w:rsidRPr="00CB675B" w:rsidRDefault="00AA7730" w:rsidP="00AA7730">
      <w:pPr>
        <w:spacing w:after="0" w:line="240" w:lineRule="auto"/>
        <w:ind w:left="709"/>
        <w:jc w:val="both"/>
      </w:pPr>
    </w:p>
    <w:p w14:paraId="63A3D370" w14:textId="77777777" w:rsidR="00AA7730" w:rsidRPr="00CB675B" w:rsidRDefault="00AA7730" w:rsidP="00AA7730">
      <w:pPr>
        <w:pStyle w:val="odstavec2"/>
        <w:keepLines w:val="0"/>
        <w:numPr>
          <w:ilvl w:val="12"/>
          <w:numId w:val="0"/>
        </w:numPr>
        <w:tabs>
          <w:tab w:val="clear" w:pos="2041"/>
          <w:tab w:val="left" w:pos="1843"/>
        </w:tabs>
        <w:spacing w:before="0"/>
        <w:ind w:left="709"/>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1EF367F3" w14:textId="77777777" w:rsidR="00AA7730" w:rsidRPr="00CB675B" w:rsidRDefault="00AA7730" w:rsidP="00AA7730">
      <w:pPr>
        <w:pStyle w:val="odstavec2"/>
        <w:keepLines w:val="0"/>
        <w:numPr>
          <w:ilvl w:val="12"/>
          <w:numId w:val="0"/>
        </w:numPr>
        <w:tabs>
          <w:tab w:val="clear" w:pos="2041"/>
          <w:tab w:val="left" w:pos="1843"/>
        </w:tabs>
        <w:spacing w:before="0"/>
        <w:ind w:left="709"/>
        <w:rPr>
          <w:rFonts w:asciiTheme="minorHAnsi" w:hAnsiTheme="minorHAnsi"/>
          <w:sz w:val="22"/>
          <w:szCs w:val="22"/>
          <w:lang w:val="cs-CZ"/>
        </w:rPr>
      </w:pPr>
      <w:r w:rsidRPr="00CB675B">
        <w:rPr>
          <w:rFonts w:asciiTheme="minorHAnsi" w:hAnsiTheme="minorHAnsi"/>
          <w:sz w:val="22"/>
          <w:szCs w:val="22"/>
          <w:lang w:val="cs-CZ"/>
        </w:rPr>
        <w:t>Dodavatel předloží čestné prohlášení (v případě poddodavatelů – uvést konkrétní poddodavatele, kteří tuto činnost budou zajišťovat</w:t>
      </w:r>
      <w:proofErr w:type="gramStart"/>
      <w:r w:rsidRPr="00CB675B">
        <w:rPr>
          <w:rFonts w:asciiTheme="minorHAnsi" w:hAnsiTheme="minorHAnsi"/>
          <w:sz w:val="22"/>
          <w:szCs w:val="22"/>
          <w:lang w:val="cs-CZ"/>
        </w:rPr>
        <w:t>),   </w:t>
      </w:r>
      <w:proofErr w:type="gramEnd"/>
      <w:r w:rsidRPr="00CB675B">
        <w:rPr>
          <w:rFonts w:asciiTheme="minorHAnsi" w:hAnsiTheme="minorHAnsi"/>
          <w:sz w:val="22"/>
          <w:szCs w:val="22"/>
          <w:lang w:val="cs-CZ"/>
        </w:rPr>
        <w:t xml:space="preserve">příloha č. 6c, že disponuje, nebo bude disponovat v případě získání VZ potřebným vybavením. Před podpisem jednotlivých dílčích smluv, v rámci součinnosti, doloží vybraný dodavatel výpis z majetkové evidence, popř. způsob smluvního zajištění vybavení min. po dobu plnění dané zakázky. </w:t>
      </w:r>
    </w:p>
    <w:p w14:paraId="7AE79D35" w14:textId="77777777" w:rsidR="00AA7730" w:rsidRPr="00CB675B" w:rsidRDefault="00AA7730" w:rsidP="00AA7730">
      <w:pPr>
        <w:spacing w:after="120"/>
        <w:ind w:left="709"/>
        <w:jc w:val="both"/>
        <w:rPr>
          <w:rFonts w:cstheme="minorHAnsi"/>
        </w:rPr>
      </w:pPr>
      <w:r w:rsidRPr="00CB675B">
        <w:rPr>
          <w:rFonts w:cstheme="minorHAnsi"/>
        </w:rPr>
        <w:t xml:space="preserve">Zadavatel nevyžaduje podepsaný formulář do žádosti. </w:t>
      </w:r>
    </w:p>
    <w:p w14:paraId="70E8DE6C" w14:textId="4B6566B0" w:rsidR="006D6CA2" w:rsidRPr="00CB675B" w:rsidRDefault="006D6CA2" w:rsidP="005D50FB">
      <w:pPr>
        <w:pStyle w:val="Odstavecseseznamem"/>
        <w:widowControl w:val="0"/>
        <w:spacing w:before="120" w:after="0" w:line="276" w:lineRule="auto"/>
        <w:ind w:left="916"/>
        <w:jc w:val="both"/>
      </w:pPr>
    </w:p>
    <w:p w14:paraId="4AB8C3F8" w14:textId="4F8D8CCC" w:rsidR="00221383" w:rsidRPr="00CB675B" w:rsidRDefault="00AD52DC" w:rsidP="006D6CA2">
      <w:pPr>
        <w:pStyle w:val="Odstavecseseznamem"/>
        <w:numPr>
          <w:ilvl w:val="2"/>
          <w:numId w:val="24"/>
        </w:numPr>
        <w:spacing w:before="240" w:after="120"/>
        <w:rPr>
          <w:b/>
          <w:u w:val="single"/>
        </w:rPr>
      </w:pPr>
      <w:r w:rsidRPr="00CB675B">
        <w:rPr>
          <w:b/>
          <w:u w:val="single"/>
        </w:rPr>
        <w:t xml:space="preserve">Referenční </w:t>
      </w:r>
      <w:proofErr w:type="gramStart"/>
      <w:r w:rsidRPr="00CB675B">
        <w:rPr>
          <w:b/>
          <w:u w:val="single"/>
        </w:rPr>
        <w:t xml:space="preserve">zakázky </w:t>
      </w:r>
      <w:r w:rsidR="00221383" w:rsidRPr="00CB675B">
        <w:rPr>
          <w:b/>
          <w:u w:val="single"/>
        </w:rPr>
        <w:t>- Stavby</w:t>
      </w:r>
      <w:proofErr w:type="gramEnd"/>
      <w:r w:rsidR="00221383" w:rsidRPr="00CB675B">
        <w:rPr>
          <w:b/>
          <w:u w:val="single"/>
        </w:rPr>
        <w:t xml:space="preserve"> a odstraňování poruch na zařízení VN, NN a DTS</w:t>
      </w:r>
    </w:p>
    <w:p w14:paraId="73C861B8" w14:textId="77777777" w:rsidR="002E2B8E" w:rsidRPr="00CB675B" w:rsidRDefault="002E2B8E" w:rsidP="00B146A0">
      <w:pPr>
        <w:autoSpaceDE w:val="0"/>
        <w:autoSpaceDN w:val="0"/>
        <w:adjustRightInd w:val="0"/>
        <w:spacing w:line="276" w:lineRule="auto"/>
        <w:ind w:left="556"/>
        <w:rPr>
          <w:szCs w:val="24"/>
        </w:rPr>
      </w:pPr>
      <w:r w:rsidRPr="00CB675B">
        <w:rPr>
          <w:szCs w:val="24"/>
        </w:rPr>
        <w:t>Zadavatel požaduje prokázání kritérií technické kvalifikace tak, že dodavatelé předloží:</w:t>
      </w:r>
    </w:p>
    <w:p w14:paraId="6959C46E" w14:textId="4515321B" w:rsidR="002E2B8E" w:rsidRPr="00CB675B" w:rsidRDefault="002E2B8E" w:rsidP="00674295">
      <w:pPr>
        <w:pStyle w:val="Odstavecseseznamem"/>
        <w:widowControl w:val="0"/>
        <w:spacing w:before="120" w:after="200" w:line="276" w:lineRule="auto"/>
        <w:ind w:left="556"/>
        <w:jc w:val="both"/>
      </w:pPr>
      <w:bookmarkStart w:id="136" w:name="_Ref422329631"/>
      <w:r w:rsidRPr="00CB675B">
        <w:t xml:space="preserve">Seznam významných stavebních prací obdobných předmětu plnění poskytnutých dodavatelem v posledních </w:t>
      </w:r>
      <w:bookmarkEnd w:id="136"/>
      <w:r w:rsidR="002C6706" w:rsidRPr="00CB675B">
        <w:t>5 let</w:t>
      </w:r>
      <w:r w:rsidR="004B763D" w:rsidRPr="00CB675B">
        <w:t>ech</w:t>
      </w:r>
      <w:r w:rsidR="002C6706" w:rsidRPr="00CB675B">
        <w:t xml:space="preserve"> před dnem podání žádosti o účast </w:t>
      </w:r>
      <w:proofErr w:type="gramStart"/>
      <w:r w:rsidR="002C6706" w:rsidRPr="00CB675B">
        <w:t>v</w:t>
      </w:r>
      <w:proofErr w:type="gramEnd"/>
      <w:r w:rsidR="002C6706" w:rsidRPr="00CB675B">
        <w:t xml:space="preserve"> SK</w:t>
      </w:r>
      <w:r w:rsidR="007D462E" w:rsidRPr="00CB675B">
        <w:t>.</w:t>
      </w:r>
    </w:p>
    <w:p w14:paraId="33D1A214" w14:textId="77777777" w:rsidR="002E2B8E" w:rsidRPr="00CB675B" w:rsidRDefault="002E2B8E" w:rsidP="00674295">
      <w:pPr>
        <w:pStyle w:val="Odstavecseseznamem"/>
        <w:widowControl w:val="0"/>
        <w:spacing w:before="120" w:after="200" w:line="276" w:lineRule="auto"/>
        <w:ind w:left="556"/>
        <w:jc w:val="both"/>
      </w:pPr>
      <w:r w:rsidRPr="00CB675B">
        <w:t>Minimální úroveň tohoto technického kvalifikačního předpokladu, jehož splnění má být předložením seznamu prokázáno, vymezuje zadavatel následovně:</w:t>
      </w:r>
    </w:p>
    <w:p w14:paraId="0C43A53F" w14:textId="56A9D049" w:rsidR="002E2B8E" w:rsidRPr="00CB675B" w:rsidRDefault="002E2B8E" w:rsidP="00674295">
      <w:pPr>
        <w:widowControl w:val="0"/>
        <w:spacing w:before="120" w:after="200" w:line="276" w:lineRule="auto"/>
        <w:ind w:left="556"/>
        <w:jc w:val="both"/>
      </w:pPr>
      <w:r w:rsidRPr="00CB675B">
        <w:t xml:space="preserve">součet celkového finančního objemu poskytnutých zakázek na elektromontážní a související práce na elektrických zařízeních distribuční soustavy v rámci </w:t>
      </w:r>
      <w:r w:rsidRPr="00CB675B">
        <w:rPr>
          <w:b/>
        </w:rPr>
        <w:t>kabelového nebo venkovního</w:t>
      </w:r>
      <w:r w:rsidRPr="00CB675B">
        <w:t xml:space="preserve"> vedení NN </w:t>
      </w:r>
      <w:r w:rsidRPr="00CB675B">
        <w:rPr>
          <w:b/>
        </w:rPr>
        <w:t>nebo</w:t>
      </w:r>
      <w:r w:rsidRPr="00CB675B">
        <w:t xml:space="preserve"> vedení VN, uvedených na seznamu významných stavebních prací, musí činit </w:t>
      </w:r>
      <w:r w:rsidRPr="00CB675B">
        <w:lastRenderedPageBreak/>
        <w:t xml:space="preserve">alespoň </w:t>
      </w:r>
      <w:r w:rsidR="00D752CA" w:rsidRPr="00CB675B">
        <w:rPr>
          <w:b/>
        </w:rPr>
        <w:t>2,4</w:t>
      </w:r>
      <w:r w:rsidRPr="00CB675B">
        <w:rPr>
          <w:b/>
        </w:rPr>
        <w:t xml:space="preserve"> mil. Kč</w:t>
      </w:r>
      <w:r w:rsidRPr="00CB675B">
        <w:t xml:space="preserve"> bez DPH</w:t>
      </w:r>
      <w:r w:rsidRPr="00CB675B">
        <w:rPr>
          <w:vertAlign w:val="superscript"/>
        </w:rPr>
        <w:footnoteReference w:id="3"/>
      </w:r>
      <w:r w:rsidRPr="00CB675B">
        <w:t xml:space="preserve">. V této kategorii musí seznam obsahovat alespoň: </w:t>
      </w:r>
    </w:p>
    <w:p w14:paraId="1A271C69" w14:textId="4B62D8F8"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venkovního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každé</w:t>
      </w:r>
      <w:proofErr w:type="gramEnd"/>
      <w:r w:rsidRPr="00CB675B">
        <w:t xml:space="preserve"> zakázky musí být v hodnotě nejméně </w:t>
      </w:r>
      <w:r w:rsidRPr="00CB675B">
        <w:rPr>
          <w:b/>
        </w:rPr>
        <w:t>1</w:t>
      </w:r>
      <w:r w:rsidR="00873D4F" w:rsidRPr="00CB675B">
        <w:rPr>
          <w:b/>
        </w:rPr>
        <w:t>0</w:t>
      </w:r>
      <w:r w:rsidRPr="00CB675B">
        <w:rPr>
          <w:b/>
        </w:rPr>
        <w:t>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 </w:t>
      </w:r>
    </w:p>
    <w:p w14:paraId="6979964C" w14:textId="26C28231"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venkovního vedení</w:t>
      </w:r>
      <w:r w:rsidRPr="00CB675B">
        <w:t xml:space="preserve"> </w:t>
      </w:r>
      <w:r w:rsidRPr="00CB675B">
        <w:rPr>
          <w:b/>
        </w:rPr>
        <w:t>VN</w:t>
      </w:r>
      <w:r w:rsidRPr="00CB675B">
        <w:t xml:space="preserve">, přičemž minimální podíl elektromontážních prací je 30 %. Smluvní realizační </w:t>
      </w:r>
      <w:proofErr w:type="gramStart"/>
      <w:r w:rsidRPr="00CB675B">
        <w:t>cena  každé</w:t>
      </w:r>
      <w:proofErr w:type="gramEnd"/>
      <w:r w:rsidRPr="00CB675B">
        <w:t xml:space="preserve"> zakázky musí být v hodnotě nejméně </w:t>
      </w:r>
      <w:r w:rsidR="00873D4F" w:rsidRPr="00CB675B">
        <w:rPr>
          <w:b/>
        </w:rPr>
        <w:t>20</w:t>
      </w:r>
      <w:r w:rsidRPr="00CB675B">
        <w:rPr>
          <w:b/>
        </w:rPr>
        <w:t>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7887DD9D" w14:textId="631718B7"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kabelového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každé</w:t>
      </w:r>
      <w:proofErr w:type="gramEnd"/>
      <w:r w:rsidRPr="00CB675B">
        <w:t xml:space="preserve"> zakázky musí být v hodnotě nejméně </w:t>
      </w:r>
      <w:r w:rsidR="00873D4F" w:rsidRPr="00CB675B">
        <w:rPr>
          <w:b/>
        </w:rPr>
        <w:t>3</w:t>
      </w:r>
      <w:r w:rsidRPr="00CB675B">
        <w:rPr>
          <w:b/>
        </w:rPr>
        <w:t>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0F4DC17B" w14:textId="7C166F63"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kabelového vedení</w:t>
      </w:r>
      <w:r w:rsidRPr="00CB675B">
        <w:t xml:space="preserve"> </w:t>
      </w:r>
      <w:r w:rsidRPr="00CB675B">
        <w:rPr>
          <w:b/>
        </w:rPr>
        <w:t xml:space="preserve">VN, </w:t>
      </w:r>
      <w:r w:rsidRPr="00CB675B">
        <w:t xml:space="preserve">přičemž minimální podíl elektromontážních </w:t>
      </w:r>
      <w:proofErr w:type="gramStart"/>
      <w:r w:rsidRPr="00CB675B">
        <w:t>prací  je</w:t>
      </w:r>
      <w:proofErr w:type="gramEnd"/>
      <w:r w:rsidRPr="00CB675B">
        <w:t xml:space="preserve"> 10 %. Smluvní realizační </w:t>
      </w:r>
      <w:proofErr w:type="gramStart"/>
      <w:r w:rsidRPr="00CB675B">
        <w:t>cena  každé</w:t>
      </w:r>
      <w:proofErr w:type="gramEnd"/>
      <w:r w:rsidRPr="00CB675B">
        <w:t xml:space="preserve"> zakázky musí být v hodnotě nejméně </w:t>
      </w:r>
      <w:r w:rsidR="00873D4F" w:rsidRPr="00CB675B">
        <w:rPr>
          <w:b/>
        </w:rPr>
        <w:t>3</w:t>
      </w:r>
      <w:r w:rsidRPr="00CB675B">
        <w:rPr>
          <w:b/>
        </w:rPr>
        <w:t>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33C9E000" w14:textId="77777777" w:rsidR="00967C47" w:rsidRPr="00CB675B" w:rsidRDefault="00967C47" w:rsidP="00967C47">
      <w:pPr>
        <w:widowControl w:val="0"/>
        <w:numPr>
          <w:ilvl w:val="0"/>
          <w:numId w:val="38"/>
        </w:numPr>
        <w:spacing w:before="120" w:after="0" w:line="276" w:lineRule="auto"/>
        <w:ind w:left="556"/>
        <w:jc w:val="both"/>
      </w:pPr>
      <w:r w:rsidRPr="00CB675B">
        <w:t xml:space="preserve">dvě zakázky na elektromontážní a související práce při opravě, obnově či výstavbě zařízení v rámci vedení VN nebo vedení NN bez rozlišení typu </w:t>
      </w:r>
      <w:r w:rsidRPr="00CB675B">
        <w:rPr>
          <w:b/>
        </w:rPr>
        <w:t>včetně trafostanice VN/NN</w:t>
      </w:r>
      <w:r w:rsidRPr="00CB675B">
        <w:t xml:space="preserve">, přičemž minimální podíl elektromontážních prací je 30 %. Smluvní realizační cena této zakázky musí být v hodnotě od </w:t>
      </w:r>
      <w:r w:rsidRPr="00CB675B">
        <w:rPr>
          <w:b/>
        </w:rPr>
        <w:t>300 tis. Kč</w:t>
      </w:r>
      <w:r w:rsidRPr="00CB675B">
        <w:t xml:space="preserve"> bez DPH Realizovaná zakázka, kterou dodavatel prokazuje splnění technických požadavků, musí být v době prokázání řádně dokončena a předána objednateli, a to alespoň v rozsahu takové části, která splňuje kvalifikační požadavky zadavatele;</w:t>
      </w:r>
    </w:p>
    <w:p w14:paraId="069596E1" w14:textId="77777777" w:rsidR="00967C47" w:rsidRPr="00CB675B" w:rsidRDefault="00967C47" w:rsidP="00967C47">
      <w:pPr>
        <w:widowControl w:val="0"/>
        <w:spacing w:before="120" w:after="0" w:line="276" w:lineRule="auto"/>
        <w:ind w:left="556"/>
        <w:jc w:val="both"/>
      </w:pPr>
    </w:p>
    <w:p w14:paraId="282395CF" w14:textId="1E56D3F5" w:rsidR="007D462E" w:rsidRPr="00CB675B" w:rsidRDefault="007D462E" w:rsidP="00F13DAA">
      <w:pPr>
        <w:pStyle w:val="Odstavecseseznamem"/>
        <w:widowControl w:val="0"/>
        <w:spacing w:before="120" w:after="200" w:line="276" w:lineRule="auto"/>
        <w:ind w:left="0"/>
        <w:jc w:val="both"/>
      </w:pPr>
      <w:bookmarkStart w:id="137" w:name="_Ref422329901"/>
      <w:r w:rsidRPr="00CB675B">
        <w:t xml:space="preserve">Seznam musí dále zahrnovat alespoň 2 referenční zakázky v oboru zeměměřických prací obdobných zeměměřickým pracím, které budou realizovány v rámci plnění SVZ, poskytnutých dodavatelem v posledních </w:t>
      </w:r>
      <w:r w:rsidR="002C6706" w:rsidRPr="00CB675B">
        <w:rPr>
          <w:rFonts w:cstheme="minorHAnsi"/>
          <w:snapToGrid w:val="0"/>
        </w:rPr>
        <w:t>5 let před dnem podání žádosti o účast v SK</w:t>
      </w:r>
      <w:r w:rsidR="002C6706" w:rsidRPr="00CB675B">
        <w:t xml:space="preserve"> s </w:t>
      </w:r>
      <w:r w:rsidRPr="00CB675B">
        <w:t>uvedením jejich rozsahu a doby poskytnutí</w:t>
      </w:r>
      <w:r w:rsidR="00C84719" w:rsidRPr="00CB675B">
        <w:t>,</w:t>
      </w:r>
      <w:r w:rsidRPr="00CB675B">
        <w:t xml:space="preserve"> a z toho alespoň: </w:t>
      </w:r>
    </w:p>
    <w:bookmarkEnd w:id="137"/>
    <w:p w14:paraId="789FF2CD" w14:textId="6FCC080A" w:rsidR="002E2B8E" w:rsidRPr="00CB675B" w:rsidRDefault="00584038" w:rsidP="00584038">
      <w:pPr>
        <w:widowControl w:val="0"/>
        <w:spacing w:before="120" w:after="0" w:line="276" w:lineRule="auto"/>
        <w:ind w:left="556" w:hanging="556"/>
        <w:jc w:val="both"/>
      </w:pPr>
      <w:r w:rsidRPr="00CB675B">
        <w:t xml:space="preserve">a) </w:t>
      </w:r>
      <w:r w:rsidRPr="00CB675B">
        <w:tab/>
      </w:r>
      <w:r w:rsidR="002E2B8E" w:rsidRPr="00CB675B">
        <w:t xml:space="preserve">zakázky související se zpracováním </w:t>
      </w:r>
      <w:proofErr w:type="spellStart"/>
      <w:r w:rsidR="002E2B8E" w:rsidRPr="00CB675B">
        <w:t>DSPSg</w:t>
      </w:r>
      <w:proofErr w:type="spellEnd"/>
      <w:r w:rsidR="002E2B8E" w:rsidRPr="00CB675B">
        <w:t xml:space="preserve"> elektrického zařízení distribuční soustavy v rámci </w:t>
      </w:r>
      <w:r w:rsidR="002E2B8E" w:rsidRPr="00CB675B">
        <w:rPr>
          <w:b/>
        </w:rPr>
        <w:lastRenderedPageBreak/>
        <w:t>kabelového</w:t>
      </w:r>
      <w:r w:rsidR="002E2B8E" w:rsidRPr="00CB675B">
        <w:t xml:space="preserve"> nebo </w:t>
      </w:r>
      <w:r w:rsidR="002E2B8E" w:rsidRPr="00CB675B">
        <w:rPr>
          <w:b/>
        </w:rPr>
        <w:t>venkovního vedení</w:t>
      </w:r>
      <w:r w:rsidR="002E2B8E" w:rsidRPr="00CB675B">
        <w:t xml:space="preserve"> </w:t>
      </w:r>
      <w:r w:rsidR="002E2B8E" w:rsidRPr="00CB675B">
        <w:rPr>
          <w:b/>
        </w:rPr>
        <w:t>NN</w:t>
      </w:r>
      <w:r w:rsidR="002E2B8E" w:rsidRPr="00CB675B">
        <w:t xml:space="preserve"> nebo </w:t>
      </w:r>
      <w:r w:rsidR="002E2B8E" w:rsidRPr="00CB675B">
        <w:rPr>
          <w:b/>
        </w:rPr>
        <w:t>vedení VN</w:t>
      </w:r>
      <w:r w:rsidR="002E2B8E" w:rsidRPr="00CB675B">
        <w:t xml:space="preserve">, nebo </w:t>
      </w:r>
      <w:r w:rsidR="002E2B8E" w:rsidRPr="00CB675B">
        <w:rPr>
          <w:b/>
        </w:rPr>
        <w:t>distribuční trafostanice</w:t>
      </w:r>
      <w:r w:rsidR="002E2B8E" w:rsidRPr="00CB675B">
        <w:t xml:space="preserve"> za posledních </w:t>
      </w:r>
      <w:r w:rsidR="00B146A0" w:rsidRPr="00CB675B">
        <w:t>5 let</w:t>
      </w:r>
      <w:r w:rsidR="002E2B8E" w:rsidRPr="00CB675B">
        <w:t xml:space="preserve">. </w:t>
      </w:r>
    </w:p>
    <w:p w14:paraId="118E95A6" w14:textId="43D8360D" w:rsidR="002E2B8E" w:rsidRPr="00CB675B" w:rsidRDefault="002E2B8E" w:rsidP="009712FA">
      <w:pPr>
        <w:spacing w:line="276" w:lineRule="auto"/>
        <w:ind w:left="556"/>
        <w:jc w:val="both"/>
      </w:pPr>
      <w:r w:rsidRPr="00CB675B">
        <w:t xml:space="preserve">Součástí seznamu musí být alespoň </w:t>
      </w:r>
      <w:r w:rsidR="00B2688F" w:rsidRPr="00CB675B">
        <w:t>2</w:t>
      </w:r>
      <w:r w:rsidRPr="00CB675B">
        <w:t xml:space="preserve"> významných zakázek souvisejících se zpracováním </w:t>
      </w:r>
      <w:proofErr w:type="spellStart"/>
      <w:r w:rsidRPr="00CB675B">
        <w:t>DSPSg</w:t>
      </w:r>
      <w:proofErr w:type="spellEnd"/>
      <w:r w:rsidRPr="00CB675B">
        <w:t xml:space="preserve"> elektrického zařízení DS v rámci kabelového nebo venkovního vedení NN nebo vedení VN, nebo distribuční trafostanice realizovaných za posledních </w:t>
      </w:r>
      <w:r w:rsidR="00B146A0" w:rsidRPr="00CB675B">
        <w:t>5 let,</w:t>
      </w:r>
      <w:r w:rsidRPr="00CB675B">
        <w:t xml:space="preserve"> z nichž alespoň </w:t>
      </w:r>
      <w:r w:rsidR="009A6BFD" w:rsidRPr="00CB675B">
        <w:t>1</w:t>
      </w:r>
      <w:r w:rsidRPr="00CB675B">
        <w:t xml:space="preserve"> </w:t>
      </w:r>
      <w:r w:rsidR="009A6BFD" w:rsidRPr="00CB675B">
        <w:t xml:space="preserve">z </w:t>
      </w:r>
      <w:r w:rsidRPr="00CB675B">
        <w:t>významných zakázek má délku zaměřované sítě alespoň 100 m. Realizovaná zakázka, kterou dodavatel prokazuje splnění technických kvalifikačních požadavků, musí být v době prokázání řádně dokončena a předána objednateli.</w:t>
      </w:r>
    </w:p>
    <w:p w14:paraId="5BE55BAA" w14:textId="77777777" w:rsidR="002E2B8E" w:rsidRPr="00CB675B" w:rsidRDefault="002E2B8E" w:rsidP="00B146A0">
      <w:pPr>
        <w:keepNext/>
        <w:spacing w:before="120" w:after="120"/>
        <w:ind w:left="556"/>
        <w:jc w:val="both"/>
        <w:rPr>
          <w:b/>
          <w:u w:val="single"/>
        </w:rPr>
      </w:pPr>
      <w:r w:rsidRPr="00CB675B">
        <w:rPr>
          <w:b/>
          <w:u w:val="single"/>
        </w:rPr>
        <w:t>způsob prokázání:</w:t>
      </w:r>
    </w:p>
    <w:p w14:paraId="08FA7123" w14:textId="4689291F" w:rsidR="002E2B8E" w:rsidRPr="00CB675B" w:rsidRDefault="002E2B8E" w:rsidP="00DC0C04">
      <w:pPr>
        <w:spacing w:after="120"/>
        <w:ind w:left="556"/>
        <w:jc w:val="both"/>
        <w:rPr>
          <w:rFonts w:cstheme="minorHAnsi"/>
        </w:rPr>
      </w:pPr>
      <w:r w:rsidRPr="00CB675B">
        <w:rPr>
          <w:rFonts w:cstheme="minorHAnsi"/>
        </w:rPr>
        <w:t xml:space="preserve">Uvedením seznamu stavebních prací poskytnutých za posledních </w:t>
      </w:r>
      <w:r w:rsidR="00AF55B8" w:rsidRPr="00CB675B">
        <w:rPr>
          <w:rFonts w:cstheme="minorHAnsi"/>
        </w:rPr>
        <w:t>5</w:t>
      </w:r>
      <w:r w:rsidRPr="00CB675B">
        <w:rPr>
          <w:rFonts w:cstheme="minorHAnsi"/>
        </w:rPr>
        <w:t xml:space="preserve"> </w:t>
      </w:r>
      <w:r w:rsidR="00AF55B8" w:rsidRPr="00CB675B">
        <w:rPr>
          <w:rFonts w:cstheme="minorHAnsi"/>
        </w:rPr>
        <w:t>let</w:t>
      </w:r>
      <w:r w:rsidRPr="00CB675B">
        <w:rPr>
          <w:rFonts w:cstheme="minorHAnsi"/>
        </w:rPr>
        <w:t xml:space="preserve">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w:t>
      </w:r>
      <w:r w:rsidR="00AF41D1" w:rsidRPr="00CB675B">
        <w:rPr>
          <w:rFonts w:eastAsia="Times New Roman"/>
        </w:rPr>
        <w:t>9</w:t>
      </w:r>
      <w:r w:rsidRPr="00CB675B">
        <w:rPr>
          <w:rFonts w:eastAsia="Times New Roman"/>
        </w:rPr>
        <w:t>.2020, tj. reference se týkají období 1.</w:t>
      </w:r>
      <w:r w:rsidR="00AF41D1" w:rsidRPr="00CB675B">
        <w:rPr>
          <w:rFonts w:eastAsia="Times New Roman"/>
        </w:rPr>
        <w:t>9</w:t>
      </w:r>
      <w:r w:rsidRPr="00CB675B">
        <w:rPr>
          <w:rFonts w:eastAsia="Times New Roman"/>
        </w:rPr>
        <w:t>.201</w:t>
      </w:r>
      <w:r w:rsidR="00AF55B8" w:rsidRPr="00CB675B">
        <w:rPr>
          <w:rFonts w:eastAsia="Times New Roman"/>
        </w:rPr>
        <w:t>5</w:t>
      </w:r>
      <w:r w:rsidRPr="00CB675B">
        <w:rPr>
          <w:rFonts w:eastAsia="Times New Roman"/>
        </w:rPr>
        <w:t>-1.</w:t>
      </w:r>
      <w:r w:rsidR="00AF41D1" w:rsidRPr="00CB675B">
        <w:rPr>
          <w:rFonts w:eastAsia="Times New Roman"/>
        </w:rPr>
        <w:t>9</w:t>
      </w:r>
      <w:r w:rsidRPr="00CB675B">
        <w:rPr>
          <w:rFonts w:eastAsia="Times New Roman"/>
        </w:rPr>
        <w:t>.2020</w:t>
      </w:r>
      <w:proofErr w:type="gramStart"/>
      <w:r w:rsidRPr="00CB675B">
        <w:rPr>
          <w:rFonts w:eastAsia="Times New Roman"/>
        </w:rPr>
        <w:t>)</w:t>
      </w:r>
      <w:r w:rsidRPr="00CB675B">
        <w:rPr>
          <w:rFonts w:cstheme="minorHAnsi"/>
        </w:rPr>
        <w:t xml:space="preserve">  Formulář</w:t>
      </w:r>
      <w:proofErr w:type="gramEnd"/>
      <w:r w:rsidRPr="00CB675B">
        <w:rPr>
          <w:rFonts w:cstheme="minorHAnsi"/>
        </w:rPr>
        <w:t xml:space="preserve"> pro prokázání splnění tohoto kvalifikačního předpokladu je v příloze této dokumentace; včetně osvědčení objednatele o řádném poskytnutí a dokončení nejvýznamnějších z těchto prací (bude doloženo jako příloha). Lhůta nejdéle za posledních </w:t>
      </w:r>
      <w:r w:rsidR="00AF55B8" w:rsidRPr="00CB675B">
        <w:rPr>
          <w:rFonts w:cstheme="minorHAnsi"/>
        </w:rPr>
        <w:t>5</w:t>
      </w:r>
      <w:r w:rsidRPr="00CB675B">
        <w:rPr>
          <w:rFonts w:cstheme="minorHAnsi"/>
        </w:rPr>
        <w:t xml:space="preserve"> let je splněna, pokud byla referenční stavba uvedená v příslušném seznamu v průběhu této doby dokončena a předána objednateli.</w:t>
      </w:r>
    </w:p>
    <w:p w14:paraId="0AD3002B" w14:textId="4234B8F1" w:rsidR="002E2B8E" w:rsidRPr="00CB675B" w:rsidRDefault="002E2B8E" w:rsidP="00DC0C04">
      <w:pPr>
        <w:spacing w:after="120"/>
        <w:ind w:left="556"/>
        <w:jc w:val="both"/>
        <w:rPr>
          <w:rFonts w:cstheme="minorHAnsi"/>
        </w:rPr>
      </w:pPr>
      <w:bookmarkStart w:id="138" w:name="_Hlk48222315"/>
      <w:r w:rsidRPr="00CB675B">
        <w:rPr>
          <w:rFonts w:cstheme="minorHAnsi"/>
        </w:rPr>
        <w:t>Pokud dodavatel použije jinou předlohu než zadavatelem předepsanou, potom dodavatelem předložená významná zakázka musí obsahovat všechny údaje, které zadavatel v Příloze č. 4</w:t>
      </w:r>
      <w:r w:rsidR="009A6BFD" w:rsidRPr="00CB675B">
        <w:rPr>
          <w:rFonts w:cstheme="minorHAnsi"/>
        </w:rPr>
        <w:t>c</w:t>
      </w:r>
      <w:r w:rsidRPr="00CB675B">
        <w:rPr>
          <w:rFonts w:cstheme="minorHAnsi"/>
        </w:rPr>
        <w:t xml:space="preserve"> vymezil. </w:t>
      </w:r>
    </w:p>
    <w:p w14:paraId="5BBA2ACA" w14:textId="6621DC49" w:rsidR="002E2B8E" w:rsidRPr="00CB675B" w:rsidRDefault="002E2B8E" w:rsidP="00DC0C04">
      <w:pPr>
        <w:spacing w:after="120"/>
        <w:ind w:left="556"/>
        <w:jc w:val="both"/>
        <w:rPr>
          <w:rFonts w:cstheme="minorHAnsi"/>
        </w:rPr>
      </w:pPr>
      <w:r w:rsidRPr="00CB675B">
        <w:rPr>
          <w:rFonts w:cstheme="minorHAnsi"/>
        </w:rPr>
        <w:t xml:space="preserve">Dodavatel uvede kontakty na osoby zadavatele (objednatele), u kterých může zadavatel </w:t>
      </w:r>
      <w:r w:rsidR="0081162D" w:rsidRPr="00CB675B">
        <w:rPr>
          <w:rFonts w:cstheme="minorHAnsi"/>
        </w:rPr>
        <w:t>dodavatel</w:t>
      </w:r>
      <w:r w:rsidRPr="00CB675B">
        <w:rPr>
          <w:rFonts w:cstheme="minorHAnsi"/>
        </w:rPr>
        <w:t>em uvedené informace ověřit.</w:t>
      </w:r>
    </w:p>
    <w:p w14:paraId="52CF1A3D" w14:textId="2DE89FAC" w:rsidR="00B146A0" w:rsidRPr="00CB675B" w:rsidRDefault="00B146A0" w:rsidP="00DC0C04">
      <w:pPr>
        <w:spacing w:line="276" w:lineRule="auto"/>
        <w:ind w:left="556"/>
        <w:jc w:val="both"/>
      </w:pPr>
      <w:r w:rsidRPr="00CB675B">
        <w:t xml:space="preserve">Pokud jedna z významných zakázek splňuje současně více z výše uvedených definic, </w:t>
      </w:r>
      <w:r w:rsidRPr="00CB675B">
        <w:rPr>
          <w:b/>
        </w:rPr>
        <w:t>lze</w:t>
      </w:r>
      <w:r w:rsidRPr="00CB675B">
        <w:t xml:space="preserve"> ji uvést u každé z těchto definic. Zároveň platí, že pokud hodnota jedné referenční zakázky dosahuje </w:t>
      </w:r>
      <w:proofErr w:type="gramStart"/>
      <w:r w:rsidRPr="00CB675B">
        <w:t>dvoj- či</w:t>
      </w:r>
      <w:proofErr w:type="gramEnd"/>
      <w:r w:rsidRPr="00CB675B">
        <w:t xml:space="preserve"> více násobku minimální požadované hodnoty v rámci příslušné definice, </w:t>
      </w:r>
      <w:r w:rsidRPr="00CB675B">
        <w:rPr>
          <w:b/>
        </w:rPr>
        <w:t xml:space="preserve">nelze </w:t>
      </w:r>
      <w:r w:rsidRPr="00CB675B">
        <w:t>tuto referenční zakázku uplatnit k téže definici vícekrát než jednou.</w:t>
      </w:r>
    </w:p>
    <w:p w14:paraId="6E2E8713" w14:textId="77777777" w:rsidR="00B146A0" w:rsidRPr="00CB675B" w:rsidRDefault="00B146A0" w:rsidP="00DC0C04">
      <w:pPr>
        <w:spacing w:line="276" w:lineRule="auto"/>
        <w:ind w:left="556"/>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bookmarkEnd w:id="138"/>
    <w:p w14:paraId="747E1331" w14:textId="77777777" w:rsidR="00B146A0" w:rsidRPr="00CB675B" w:rsidRDefault="00B146A0" w:rsidP="00B146A0">
      <w:pPr>
        <w:spacing w:line="276" w:lineRule="auto"/>
        <w:ind w:left="556"/>
        <w:jc w:val="both"/>
      </w:pPr>
      <w:r w:rsidRPr="00CB675B">
        <w:rPr>
          <w:rFonts w:cstheme="minorHAnsi"/>
        </w:rPr>
        <w:t>Zadavatel nevyžaduje podepsaný formulář do žádosti.</w:t>
      </w:r>
    </w:p>
    <w:p w14:paraId="1507FFEC" w14:textId="77777777" w:rsidR="004F47BA" w:rsidRPr="00CB675B" w:rsidRDefault="004F47BA" w:rsidP="002656AE">
      <w:pPr>
        <w:keepLines/>
        <w:spacing w:before="120" w:after="120" w:line="240" w:lineRule="auto"/>
        <w:ind w:left="681"/>
        <w:jc w:val="both"/>
      </w:pPr>
    </w:p>
    <w:p w14:paraId="7E471099" w14:textId="49778E83" w:rsidR="002656AE" w:rsidRPr="00CB675B" w:rsidRDefault="002656AE" w:rsidP="002E2B8E">
      <w:pPr>
        <w:pStyle w:val="Odstavecseseznamem"/>
        <w:numPr>
          <w:ilvl w:val="1"/>
          <w:numId w:val="5"/>
        </w:numPr>
        <w:spacing w:before="160"/>
        <w:contextualSpacing w:val="0"/>
        <w:jc w:val="both"/>
        <w:rPr>
          <w:b/>
        </w:rPr>
      </w:pPr>
      <w:r w:rsidRPr="00CB675B">
        <w:rPr>
          <w:b/>
        </w:rPr>
        <w:t>Ekonomická kvalifikace</w:t>
      </w:r>
    </w:p>
    <w:p w14:paraId="0754C162" w14:textId="2EB04343" w:rsidR="002656AE" w:rsidRPr="00CB675B" w:rsidRDefault="002656AE" w:rsidP="00327720">
      <w:pPr>
        <w:pStyle w:val="Odstavecseseznamem"/>
        <w:numPr>
          <w:ilvl w:val="2"/>
          <w:numId w:val="25"/>
        </w:numPr>
        <w:spacing w:before="240" w:after="120"/>
        <w:ind w:hanging="294"/>
        <w:rPr>
          <w:b/>
          <w:u w:val="single"/>
        </w:rPr>
      </w:pPr>
      <w:r w:rsidRPr="00CB675B">
        <w:rPr>
          <w:b/>
          <w:u w:val="single"/>
        </w:rPr>
        <w:t>Obrat</w:t>
      </w:r>
    </w:p>
    <w:p w14:paraId="598B938F" w14:textId="695594C5" w:rsidR="002656AE" w:rsidRPr="00CB675B" w:rsidRDefault="002656AE" w:rsidP="002656AE">
      <w:pPr>
        <w:ind w:left="681"/>
        <w:jc w:val="both"/>
      </w:pPr>
      <w:r w:rsidRPr="00CB675B">
        <w:t xml:space="preserve">Dodavatel musí prokázat, že za poslední 3 uzavřená účetní období dosáhl ročního obratu minimálně </w:t>
      </w:r>
      <w:r w:rsidR="0079479A" w:rsidRPr="00CB675B">
        <w:rPr>
          <w:b/>
        </w:rPr>
        <w:t>10</w:t>
      </w:r>
      <w:r w:rsidR="00944FAB" w:rsidRPr="00CB675B">
        <w:rPr>
          <w:b/>
        </w:rPr>
        <w:t xml:space="preserve"> </w:t>
      </w:r>
      <w:r w:rsidRPr="00CB675B">
        <w:rPr>
          <w:b/>
        </w:rPr>
        <w:t>mil. Kč bez DPH</w:t>
      </w:r>
      <w:r w:rsidRPr="00CB675B">
        <w:t>.</w:t>
      </w:r>
    </w:p>
    <w:p w14:paraId="5AA8AF50" w14:textId="77777777" w:rsidR="002656AE" w:rsidRPr="00CB675B" w:rsidRDefault="002656AE" w:rsidP="002656AE">
      <w:pPr>
        <w:keepNext/>
        <w:spacing w:before="120" w:after="120"/>
        <w:ind w:left="709"/>
        <w:jc w:val="both"/>
        <w:rPr>
          <w:b/>
          <w:u w:val="single"/>
        </w:rPr>
      </w:pPr>
      <w:r w:rsidRPr="00CB675B">
        <w:rPr>
          <w:b/>
          <w:u w:val="single"/>
        </w:rPr>
        <w:lastRenderedPageBreak/>
        <w:t>způsob prokázání:</w:t>
      </w:r>
    </w:p>
    <w:p w14:paraId="145A6C27" w14:textId="77777777" w:rsidR="002656AE" w:rsidRPr="00CB675B" w:rsidRDefault="002656AE" w:rsidP="002656AE">
      <w:pPr>
        <w:spacing w:after="120"/>
        <w:ind w:left="709"/>
        <w:jc w:val="both"/>
        <w:rPr>
          <w:rFonts w:cstheme="minorHAnsi"/>
          <w:snapToGrid w:val="0"/>
        </w:rPr>
      </w:pPr>
      <w:r w:rsidRPr="00CB675B">
        <w:t xml:space="preserve">Dodavatel předloží výkazy zisku a ztráty za poslední 3 uzavřená účetní období, ze kterých bude vyplývat splnění požadované výše ročního obratu. </w:t>
      </w:r>
      <w:r w:rsidRPr="00CB675B">
        <w:rPr>
          <w:rFonts w:cstheme="minorHAnsi"/>
          <w:lang w:eastAsia="cs-CZ"/>
        </w:rPr>
        <w:t xml:space="preserve">V případě, že Dodavatel nevede účetnictví, předloží jako alternativu kopie částí daňových přiznání k DPFO, </w:t>
      </w:r>
      <w:r w:rsidRPr="00CB675B">
        <w:rPr>
          <w:rFonts w:cstheme="minorHAnsi"/>
          <w:snapToGrid w:val="0"/>
        </w:rPr>
        <w:t xml:space="preserve">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6BF3D0B5" w14:textId="77777777" w:rsidR="002656AE" w:rsidRPr="00CB675B" w:rsidRDefault="002656AE" w:rsidP="002656AE">
      <w:pPr>
        <w:spacing w:after="120"/>
        <w:ind w:left="709"/>
        <w:jc w:val="both"/>
        <w:rPr>
          <w:rFonts w:cstheme="minorHAnsi"/>
          <w:snapToGrid w:val="0"/>
        </w:rPr>
      </w:pPr>
      <w:r w:rsidRPr="00CB675B">
        <w:rPr>
          <w:rFonts w:cstheme="minorHAnsi"/>
          <w:snapToGrid w:val="0"/>
        </w:rPr>
        <w:t>Zahraniční Dodavatel provede přepočet své národní měny na Kč, a to v kurzu stanoveném ČNB v den zveřejnění oznámení o zavedení tohoto systému kvalifikace.</w:t>
      </w:r>
    </w:p>
    <w:p w14:paraId="039AA6F8" w14:textId="77777777" w:rsidR="002656AE" w:rsidRPr="00CB675B" w:rsidRDefault="002656AE" w:rsidP="002656AE">
      <w:pPr>
        <w:spacing w:before="120" w:after="120"/>
        <w:ind w:left="709"/>
        <w:jc w:val="both"/>
      </w:pPr>
      <w:r w:rsidRPr="00CB675B">
        <w:t>Jestliže Dodavatel vznikl později, postačí, předloží-li údaje o svém obratu v požadované výši za všechna účetní období od svého vzniku.</w:t>
      </w:r>
    </w:p>
    <w:p w14:paraId="5F042B45" w14:textId="77777777" w:rsidR="002656AE" w:rsidRPr="00CB675B" w:rsidRDefault="002656AE" w:rsidP="002656AE">
      <w:pPr>
        <w:spacing w:after="200" w:line="276" w:lineRule="auto"/>
        <w:ind w:left="709"/>
        <w:jc w:val="both"/>
        <w:rPr>
          <w:b/>
        </w:rPr>
      </w:pPr>
      <w:r w:rsidRPr="00CB675B">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3DFCD23B" w14:textId="77777777" w:rsidR="002656AE" w:rsidRPr="00CB675B" w:rsidRDefault="002656AE" w:rsidP="002656AE">
      <w:pPr>
        <w:spacing w:before="120" w:after="120"/>
        <w:ind w:left="709"/>
        <w:jc w:val="both"/>
        <w:rPr>
          <w:rFonts w:cstheme="minorHAnsi"/>
          <w:u w:val="single"/>
        </w:rPr>
      </w:pPr>
      <w:r w:rsidRPr="00CB675B">
        <w:rPr>
          <w:rFonts w:cstheme="minorHAnsi"/>
          <w:u w:val="single"/>
        </w:rPr>
        <w:t>Dodatek:</w:t>
      </w:r>
    </w:p>
    <w:p w14:paraId="2719E4F2" w14:textId="15014CB5" w:rsidR="002656AE" w:rsidRPr="00CB675B" w:rsidRDefault="002656AE" w:rsidP="002656AE">
      <w:pPr>
        <w:widowControl w:val="0"/>
        <w:spacing w:before="120" w:after="240" w:line="300" w:lineRule="auto"/>
        <w:ind w:left="709"/>
        <w:jc w:val="both"/>
        <w:rPr>
          <w:rFonts w:cstheme="minorHAnsi"/>
          <w:snapToGrid w:val="0"/>
        </w:rPr>
      </w:pPr>
      <w:r w:rsidRPr="00CB675B">
        <w:rPr>
          <w:rFonts w:cstheme="minorHAnsi"/>
          <w:snapToGrid w:val="0"/>
        </w:rPr>
        <w:t>pro účely zařazení Dodavatele do Systému kvalifikace se obratem rozumí</w:t>
      </w:r>
      <w:r w:rsidRPr="00CB675B">
        <w:rPr>
          <w:rFonts w:cstheme="minorHAnsi"/>
        </w:rPr>
        <w:t xml:space="preserve"> </w:t>
      </w:r>
      <w:r w:rsidRPr="00CB675B">
        <w:rPr>
          <w:rFonts w:cstheme="minorHAnsi"/>
          <w:b/>
        </w:rPr>
        <w:t>pro účetní období počínaje rokem 2017</w:t>
      </w:r>
      <w:r w:rsidR="00AF41D1" w:rsidRPr="00CB675B">
        <w:rPr>
          <w:rFonts w:cstheme="minorHAnsi"/>
        </w:rPr>
        <w:t xml:space="preserve"> </w:t>
      </w:r>
      <w:r w:rsidRPr="00CB675B">
        <w:rPr>
          <w:rFonts w:cstheme="minorHAnsi"/>
        </w:rPr>
        <w:t>součet za pozice </w:t>
      </w:r>
      <w:r w:rsidRPr="00CB675B">
        <w:rPr>
          <w:rFonts w:cstheme="minorHAnsi"/>
          <w:snapToGrid w:val="0"/>
        </w:rPr>
        <w:t>z Výkazu zisku a ztráty - I. Tržby z prodeje výrobků a služeb a II. Tržby za prodej zboží za příslušné účetní období.</w:t>
      </w:r>
    </w:p>
    <w:p w14:paraId="695DEC4F" w14:textId="06BBB006" w:rsidR="002A5E32" w:rsidRPr="00CB675B" w:rsidRDefault="002A5E32" w:rsidP="00CF4E4C">
      <w:pPr>
        <w:ind w:left="681"/>
        <w:jc w:val="both"/>
        <w:rPr>
          <w:b/>
        </w:rPr>
      </w:pPr>
      <w:r w:rsidRPr="00CB675B">
        <w:rPr>
          <w:b/>
        </w:rPr>
        <w:t>V případě účasti např. v</w:t>
      </w:r>
      <w:r w:rsidR="00CF4E4C" w:rsidRPr="00CB675B">
        <w:rPr>
          <w:b/>
        </w:rPr>
        <w:t xml:space="preserve"> části 3 - Region 1 – </w:t>
      </w:r>
      <w:proofErr w:type="gramStart"/>
      <w:r w:rsidR="00CF4E4C" w:rsidRPr="00CB675B">
        <w:rPr>
          <w:b/>
        </w:rPr>
        <w:t xml:space="preserve">Brno - </w:t>
      </w:r>
      <w:r w:rsidR="00944FAB" w:rsidRPr="00CB675B">
        <w:rPr>
          <w:rFonts w:cstheme="minorHAnsi"/>
          <w:b/>
        </w:rPr>
        <w:t>Stavby</w:t>
      </w:r>
      <w:proofErr w:type="gramEnd"/>
      <w:r w:rsidR="00944FAB" w:rsidRPr="00CB675B">
        <w:rPr>
          <w:b/>
          <w:bCs/>
          <w:sz w:val="20"/>
          <w:szCs w:val="20"/>
          <w:lang w:eastAsia="cs-CZ"/>
        </w:rPr>
        <w:t xml:space="preserve"> </w:t>
      </w:r>
      <w:r w:rsidR="00944FAB" w:rsidRPr="00CB675B">
        <w:rPr>
          <w:rFonts w:cstheme="minorHAnsi"/>
          <w:b/>
        </w:rPr>
        <w:t>a odstraňování poruch na zařízení VN, NN a DTS</w:t>
      </w:r>
      <w:r w:rsidR="00944FAB" w:rsidRPr="00CB675B" w:rsidDel="00944FAB">
        <w:rPr>
          <w:b/>
        </w:rPr>
        <w:t xml:space="preserve"> </w:t>
      </w:r>
      <w:r w:rsidR="00CF4E4C" w:rsidRPr="00CB675B">
        <w:rPr>
          <w:b/>
        </w:rPr>
        <w:t xml:space="preserve">a v části 6 - Region 2 – </w:t>
      </w:r>
      <w:r w:rsidR="00944FAB" w:rsidRPr="00CB675B">
        <w:rPr>
          <w:b/>
        </w:rPr>
        <w:t>Č</w:t>
      </w:r>
      <w:r w:rsidR="00CF4E4C" w:rsidRPr="00CB675B">
        <w:rPr>
          <w:b/>
        </w:rPr>
        <w:t xml:space="preserve">eské Budějovice - </w:t>
      </w:r>
      <w:r w:rsidR="00944FAB" w:rsidRPr="00CB675B">
        <w:rPr>
          <w:rFonts w:cstheme="minorHAnsi"/>
          <w:b/>
        </w:rPr>
        <w:t>Stavby</w:t>
      </w:r>
      <w:r w:rsidR="00944FAB" w:rsidRPr="00CB675B">
        <w:rPr>
          <w:b/>
          <w:bCs/>
          <w:sz w:val="20"/>
          <w:szCs w:val="20"/>
          <w:lang w:eastAsia="cs-CZ"/>
        </w:rPr>
        <w:t xml:space="preserve"> </w:t>
      </w:r>
      <w:r w:rsidR="00944FAB" w:rsidRPr="00CB675B">
        <w:rPr>
          <w:rFonts w:cstheme="minorHAnsi"/>
          <w:b/>
        </w:rPr>
        <w:t>a odstraňování poruch na zařízení VN, NN a DTS</w:t>
      </w:r>
      <w:r w:rsidR="00944FAB" w:rsidRPr="00CB675B" w:rsidDel="00944FAB">
        <w:rPr>
          <w:b/>
        </w:rPr>
        <w:t xml:space="preserve"> </w:t>
      </w:r>
      <w:r w:rsidRPr="00CB675B">
        <w:rPr>
          <w:b/>
        </w:rPr>
        <w:t xml:space="preserve">musí dosáhnout obratu minimálně </w:t>
      </w:r>
      <w:r w:rsidR="0079479A" w:rsidRPr="00CB675B">
        <w:rPr>
          <w:b/>
        </w:rPr>
        <w:t>20</w:t>
      </w:r>
      <w:r w:rsidR="00944FAB" w:rsidRPr="00CB675B">
        <w:rPr>
          <w:b/>
        </w:rPr>
        <w:t xml:space="preserve"> </w:t>
      </w:r>
      <w:r w:rsidRPr="00CB675B">
        <w:rPr>
          <w:b/>
        </w:rPr>
        <w:t>mil. Kč bez DPH, obraty se v jednotlivých částech sčítají.</w:t>
      </w:r>
    </w:p>
    <w:p w14:paraId="372D6623" w14:textId="77777777" w:rsidR="00C3745E" w:rsidRPr="00CB675B" w:rsidRDefault="00C3745E" w:rsidP="00C3745E">
      <w:pPr>
        <w:pStyle w:val="Odstavecseseznamem"/>
        <w:spacing w:before="120" w:after="120"/>
        <w:jc w:val="both"/>
      </w:pPr>
    </w:p>
    <w:p w14:paraId="49490B42" w14:textId="77777777" w:rsidR="00703314" w:rsidRPr="00CB675B" w:rsidRDefault="00703314" w:rsidP="00327720">
      <w:pPr>
        <w:pStyle w:val="Odstavecseseznamem"/>
        <w:numPr>
          <w:ilvl w:val="2"/>
          <w:numId w:val="25"/>
        </w:numPr>
        <w:spacing w:before="240" w:after="120"/>
        <w:ind w:hanging="294"/>
        <w:rPr>
          <w:b/>
          <w:u w:val="single"/>
        </w:rPr>
      </w:pPr>
      <w:bookmarkStart w:id="139" w:name="_Toc11834522"/>
      <w:bookmarkEnd w:id="80"/>
      <w:r w:rsidRPr="00CB675B">
        <w:rPr>
          <w:b/>
          <w:u w:val="single"/>
        </w:rPr>
        <w:t>Pojištění</w:t>
      </w:r>
    </w:p>
    <w:p w14:paraId="1241CC1B" w14:textId="2F3B842F" w:rsidR="00703314" w:rsidRPr="00CB675B" w:rsidRDefault="00703314" w:rsidP="0086546E">
      <w:pPr>
        <w:pStyle w:val="Odstavecseseznamem"/>
        <w:spacing w:before="120" w:after="120"/>
        <w:ind w:left="709"/>
        <w:contextualSpacing w:val="0"/>
        <w:jc w:val="both"/>
        <w:rPr>
          <w:b/>
        </w:rPr>
      </w:pPr>
      <w:r w:rsidRPr="00CB675B">
        <w:t xml:space="preserve">Zadavatel požaduje, aby se Dodavatel zavázal, že stane-li se vybraným dodavatelem, sjedná si pojistnou smlouvu s předmětem a rozsahem </w:t>
      </w:r>
      <w:r w:rsidRPr="00CB675B">
        <w:rPr>
          <w:b/>
        </w:rPr>
        <w:t>pojištění</w:t>
      </w:r>
      <w:r w:rsidR="00AF41D1" w:rsidRPr="00CB675B">
        <w:rPr>
          <w:b/>
        </w:rPr>
        <w:t>:</w:t>
      </w:r>
    </w:p>
    <w:p w14:paraId="40BF8905" w14:textId="77777777"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nejméně 30 mil. Kč na pojištění odpovědnosti za škodu způsobenou dodavatelem třetí osobě,</w:t>
      </w:r>
    </w:p>
    <w:p w14:paraId="0EF84BA1" w14:textId="37911E13"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nejméně 10 mil. Kč na pojištění odpovědnosti za škodu na věcech převzatých pojištěným, jež mají být předmětem jeho závazku</w:t>
      </w:r>
      <w:r w:rsidR="00CE24E2" w:rsidRPr="00CB675B">
        <w:t>, přičemž</w:t>
      </w:r>
    </w:p>
    <w:p w14:paraId="667A058D" w14:textId="278DB59E"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spoluúčast pojistníka smí být sjednána nejvýše v hodnotě 5</w:t>
      </w:r>
      <w:r w:rsidR="00A97DED" w:rsidRPr="00CB675B">
        <w:rPr>
          <w:rFonts w:eastAsia="Times New Roman"/>
        </w:rPr>
        <w:t xml:space="preserve"> </w:t>
      </w:r>
      <w:r w:rsidRPr="00CB675B">
        <w:rPr>
          <w:rFonts w:eastAsia="Times New Roman"/>
        </w:rPr>
        <w:t>% z hodnoty pojistného plnění anebo nejvýše 10.000 Kč, a to v případě obou pojištění;</w:t>
      </w:r>
    </w:p>
    <w:p w14:paraId="013FD538" w14:textId="77777777" w:rsidR="00703314" w:rsidRPr="00CB675B" w:rsidRDefault="00703314" w:rsidP="00703314">
      <w:pPr>
        <w:pStyle w:val="Odstavecseseznamem"/>
        <w:spacing w:before="120" w:after="120"/>
        <w:ind w:left="435"/>
        <w:contextualSpacing w:val="0"/>
        <w:rPr>
          <w:b/>
          <w:u w:val="single"/>
        </w:rPr>
      </w:pPr>
    </w:p>
    <w:p w14:paraId="08E37BAC" w14:textId="77777777" w:rsidR="00703314" w:rsidRPr="00CB675B" w:rsidRDefault="00703314" w:rsidP="0086546E">
      <w:pPr>
        <w:pStyle w:val="Odstavecseseznamem"/>
        <w:spacing w:before="120" w:after="120"/>
        <w:ind w:left="435" w:firstLine="274"/>
        <w:contextualSpacing w:val="0"/>
        <w:rPr>
          <w:b/>
          <w:u w:val="single"/>
        </w:rPr>
      </w:pPr>
      <w:r w:rsidRPr="00CB675B">
        <w:rPr>
          <w:b/>
          <w:u w:val="single"/>
        </w:rPr>
        <w:t>způsob prokázání:</w:t>
      </w:r>
    </w:p>
    <w:p w14:paraId="5DC3371A" w14:textId="77777777" w:rsidR="00703314" w:rsidRPr="00CB675B" w:rsidRDefault="00703314" w:rsidP="0086546E">
      <w:pPr>
        <w:pStyle w:val="Odstavecseseznamem"/>
        <w:spacing w:before="120" w:after="120"/>
        <w:ind w:left="709"/>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2525CB8F" w14:textId="1285F3C8" w:rsidR="00703314" w:rsidRPr="00CB675B" w:rsidRDefault="00703314" w:rsidP="0086546E">
      <w:pPr>
        <w:pStyle w:val="Odstavecseseznamem"/>
        <w:spacing w:before="120" w:after="120"/>
        <w:ind w:left="709"/>
        <w:contextualSpacing w:val="0"/>
        <w:jc w:val="both"/>
      </w:pPr>
      <w:r w:rsidRPr="00CB675B">
        <w:t xml:space="preserve">Dodavatel pro splnění tohoto kvalifikačního kritéria může využít vzoru čestného prohlášení, který tvoří Přílohu SK č. 3. </w:t>
      </w:r>
    </w:p>
    <w:p w14:paraId="35FEE658" w14:textId="77777777" w:rsidR="00703314" w:rsidRPr="00CB675B" w:rsidRDefault="00703314" w:rsidP="0086546E">
      <w:pPr>
        <w:pStyle w:val="Odstavecseseznamem"/>
        <w:spacing w:before="120" w:after="120"/>
        <w:ind w:left="709"/>
        <w:contextualSpacing w:val="0"/>
        <w:jc w:val="both"/>
      </w:pPr>
      <w:r w:rsidRPr="00CB675B">
        <w:t>Kopii požadované pojistné smlouvy poté Dodavatel, stane-li se vybraným Dodavatelem, předloží před podpisem smlouvy na realizaci veřejné zakázky.</w:t>
      </w:r>
    </w:p>
    <w:p w14:paraId="0ED79D0E" w14:textId="77777777" w:rsidR="00703314" w:rsidRPr="00CB675B" w:rsidRDefault="00703314" w:rsidP="0086546E">
      <w:pPr>
        <w:pStyle w:val="Odstavecseseznamem"/>
        <w:widowControl w:val="0"/>
        <w:spacing w:before="120" w:after="240"/>
        <w:ind w:left="709"/>
        <w:jc w:val="both"/>
        <w:rPr>
          <w:rFonts w:cstheme="minorHAnsi"/>
          <w:i/>
          <w:snapToGrid w:val="0"/>
        </w:rPr>
      </w:pPr>
      <w:r w:rsidRPr="00CB675B">
        <w:rPr>
          <w:rFonts w:cstheme="minorHAnsi"/>
          <w:i/>
          <w:snapToGrid w:val="0"/>
        </w:rPr>
        <w:lastRenderedPageBreak/>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02AFCC1E" w14:textId="0B83D7BE" w:rsidR="00534F1F" w:rsidRPr="00CB675B" w:rsidRDefault="00534F1F" w:rsidP="00534F1F">
      <w:pPr>
        <w:pStyle w:val="odstavec"/>
      </w:pPr>
      <w:r w:rsidRPr="00CB675B">
        <w:t>Doba platnosti předložených údajů a jejich aktualizace</w:t>
      </w:r>
    </w:p>
    <w:p w14:paraId="2D36544C" w14:textId="77777777" w:rsidR="00534F1F" w:rsidRPr="00CB675B" w:rsidRDefault="00534F1F" w:rsidP="00534F1F">
      <w:pPr>
        <w:pStyle w:val="Odstavecseseznamem"/>
        <w:spacing w:before="120" w:after="120"/>
        <w:contextualSpacing w:val="0"/>
        <w:jc w:val="both"/>
        <w:rPr>
          <w:bCs/>
        </w:rPr>
      </w:pPr>
      <w:r w:rsidRPr="00CB675B">
        <w:rPr>
          <w:bCs/>
        </w:rPr>
        <w:t>Zadavatel pro předmětnou kategorii užívá ustanovení z aktuální verze Obecné části.</w:t>
      </w:r>
    </w:p>
    <w:p w14:paraId="184CA056" w14:textId="5E0CD47B" w:rsidR="00534F1F" w:rsidRPr="00CB675B" w:rsidRDefault="00534F1F" w:rsidP="00534F1F">
      <w:pPr>
        <w:pStyle w:val="odstavec"/>
      </w:pPr>
      <w:r w:rsidRPr="00CB675B">
        <w:t>Poplatek za administraci žádostí Dodavatele</w:t>
      </w:r>
    </w:p>
    <w:p w14:paraId="4EAFBA9D" w14:textId="77777777" w:rsidR="00534F1F" w:rsidRPr="00CB675B" w:rsidRDefault="00534F1F" w:rsidP="00534F1F">
      <w:pPr>
        <w:spacing w:before="120" w:after="120"/>
        <w:ind w:left="709"/>
        <w:jc w:val="both"/>
      </w:pPr>
      <w:r w:rsidRPr="00CB675B">
        <w:t>Zadavatel nepožaduje v rámci této kategorie žádný poplatek od Dodavatele za účelem úhrady nákladů vynaložených za administraci Systému kvalifikace.</w:t>
      </w:r>
    </w:p>
    <w:p w14:paraId="583DDCF7" w14:textId="63CB5C46" w:rsidR="00703314" w:rsidRPr="00CB675B" w:rsidRDefault="00703314" w:rsidP="00703314">
      <w:pPr>
        <w:pStyle w:val="Odstavecseseznamem"/>
        <w:numPr>
          <w:ilvl w:val="1"/>
          <w:numId w:val="5"/>
        </w:numPr>
        <w:spacing w:before="160"/>
        <w:contextualSpacing w:val="0"/>
        <w:jc w:val="both"/>
        <w:rPr>
          <w:b/>
        </w:rPr>
      </w:pPr>
      <w:r w:rsidRPr="00CB675B">
        <w:rPr>
          <w:b/>
        </w:rPr>
        <w:t>Obecná pravidla</w:t>
      </w:r>
      <w:r w:rsidR="007262B8" w:rsidRPr="00CB675B">
        <w:rPr>
          <w:b/>
        </w:rPr>
        <w:t xml:space="preserve"> Systému kvalifikace</w:t>
      </w:r>
    </w:p>
    <w:p w14:paraId="5852CE83" w14:textId="77777777" w:rsidR="00703314" w:rsidRPr="00CB675B" w:rsidRDefault="00703314" w:rsidP="00703314">
      <w:pPr>
        <w:spacing w:before="120" w:after="120"/>
        <w:ind w:left="709"/>
        <w:jc w:val="both"/>
      </w:pPr>
      <w:r w:rsidRPr="00CB675B">
        <w:t xml:space="preserve">Nestanoví-li Zadavatel dále v Obecné nebo Zvláštní části výslovně jinak, předkládá Dodavatel pouze prosté kopie dokumentů prokazujících splnění kvalifikace či podmínek Zadavatele pro zařazení do Systému kvalifikace. </w:t>
      </w:r>
    </w:p>
    <w:p w14:paraId="7BC96F2C" w14:textId="77777777" w:rsidR="00703314" w:rsidRPr="00CB675B" w:rsidRDefault="00703314" w:rsidP="00703314">
      <w:pPr>
        <w:spacing w:before="120" w:after="120"/>
        <w:ind w:left="709"/>
        <w:jc w:val="both"/>
      </w:pPr>
      <w:r w:rsidRPr="00CB675B">
        <w:t>Pokud není Dodavatel z důvodů, které mu nelze přičítat, schopen předložit požadovaný doklad, je oprávněn předložit jiný rovnocenný doklad.</w:t>
      </w:r>
    </w:p>
    <w:p w14:paraId="79BAE74A" w14:textId="77777777" w:rsidR="00703314" w:rsidRPr="00CB675B" w:rsidRDefault="00703314" w:rsidP="00703314">
      <w:pPr>
        <w:spacing w:before="120" w:after="120"/>
        <w:ind w:left="709"/>
        <w:jc w:val="both"/>
      </w:pPr>
      <w:r w:rsidRPr="00CB675B">
        <w:t xml:space="preserve">Není-li dále stanoveno jinak, není Dodavatel oprávněn nahradit předložení dokladů požadovaných touto Zvláštní částí čestným prohlášením. </w:t>
      </w:r>
    </w:p>
    <w:p w14:paraId="1247E8EA" w14:textId="3F744B2C" w:rsidR="00703314" w:rsidRPr="00CB675B" w:rsidRDefault="00703314" w:rsidP="00703314">
      <w:pPr>
        <w:spacing w:before="120" w:after="120"/>
        <w:ind w:left="709"/>
        <w:jc w:val="both"/>
      </w:pPr>
      <w:r w:rsidRPr="00CB675B">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7" w:history="1">
        <w:r w:rsidR="00F95FF2" w:rsidRPr="00CB675B">
          <w:rPr>
            <w:rStyle w:val="Hypertextovodkaz"/>
            <w:color w:val="auto"/>
          </w:rPr>
          <w:t>http://eur-lex.europa.eu/legal-content/CS/TXT/?uri=uriserv%3AOJ.L_.2016.003.01.0016.01.CES</w:t>
        </w:r>
      </w:hyperlink>
      <w:r w:rsidRPr="00CB675B">
        <w:t>)</w:t>
      </w:r>
    </w:p>
    <w:p w14:paraId="6BBF0331" w14:textId="78D0D8BA" w:rsidR="00703314" w:rsidRPr="00CB675B" w:rsidRDefault="00703314" w:rsidP="00703314">
      <w:pPr>
        <w:spacing w:before="120" w:after="120"/>
        <w:ind w:left="709"/>
        <w:jc w:val="both"/>
      </w:pPr>
      <w:r w:rsidRPr="00CB675B">
        <w:t xml:space="preserve">Doklady prokazující základní a profesní způsobilost definovanou v odstavcích </w:t>
      </w:r>
      <w:r w:rsidRPr="00CB675B">
        <w:fldChar w:fldCharType="begin"/>
      </w:r>
      <w:r w:rsidRPr="00CB675B">
        <w:instrText xml:space="preserve"> REF _Ref12355775 \r \h </w:instrText>
      </w:r>
      <w:r w:rsidRPr="00CB675B">
        <w:fldChar w:fldCharType="separate"/>
      </w:r>
      <w:r w:rsidR="00557505" w:rsidRPr="00CB675B">
        <w:t>2.1</w:t>
      </w:r>
      <w:r w:rsidRPr="00CB675B">
        <w:fldChar w:fldCharType="end"/>
      </w:r>
      <w:r w:rsidRPr="00CB675B">
        <w:t xml:space="preserve"> a</w:t>
      </w:r>
      <w:r w:rsidR="00DC3C48" w:rsidRPr="00CB675B">
        <w:t xml:space="preserve"> 2.2</w:t>
      </w:r>
      <w:r w:rsidRPr="00CB675B">
        <w:t xml:space="preserve"> tohoto dokumentu musí prokazovat splnění požadovaného kritéria způsobilosti nejpozději v době 3 měsíců přede dnem podání žádosti o zařazení dodavatele do Systému kvalifikace.</w:t>
      </w:r>
    </w:p>
    <w:p w14:paraId="19EA52C2" w14:textId="77777777" w:rsidR="00703314" w:rsidRPr="00CB675B" w:rsidRDefault="00703314" w:rsidP="00703314">
      <w:pPr>
        <w:spacing w:before="120" w:after="120"/>
        <w:ind w:left="709"/>
        <w:jc w:val="both"/>
      </w:pPr>
      <w:r w:rsidRPr="00CB675B">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4D759BF1" w14:textId="77777777" w:rsidR="00703314" w:rsidRPr="00CB675B" w:rsidRDefault="00703314" w:rsidP="00703314">
      <w:pPr>
        <w:spacing w:before="120" w:after="120"/>
        <w:ind w:left="709"/>
        <w:jc w:val="both"/>
      </w:pPr>
      <w:r w:rsidRPr="00CB675B">
        <w:t>V případě, že byla kvalifikace získána v zahraničí, prokazuje se doklady vydanými podle právního řádu země, ve které byla získána, a to v rozsahu požadovaném Zadavatelem.</w:t>
      </w:r>
    </w:p>
    <w:p w14:paraId="33EC409F" w14:textId="77777777" w:rsidR="00703314" w:rsidRPr="00CB675B" w:rsidRDefault="00703314" w:rsidP="00703314">
      <w:pPr>
        <w:spacing w:before="120" w:after="120"/>
        <w:ind w:left="709"/>
        <w:jc w:val="both"/>
      </w:pPr>
      <w:r w:rsidRPr="00CB675B">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0977E5F6" w14:textId="77777777" w:rsidR="00703314" w:rsidRPr="00CB675B" w:rsidRDefault="00703314" w:rsidP="00703314">
      <w:pPr>
        <w:spacing w:before="120" w:after="120"/>
        <w:ind w:left="709"/>
        <w:jc w:val="both"/>
      </w:pPr>
      <w:r w:rsidRPr="00CB675B">
        <w:t>Případné další informace k dokumentům požadovaným za účelem zařazení do Systému kvalifikace jsou uvedeny v Obecné části.</w:t>
      </w:r>
    </w:p>
    <w:p w14:paraId="57BDCBCF" w14:textId="77777777" w:rsidR="00703314" w:rsidRPr="00CB675B" w:rsidRDefault="00703314" w:rsidP="00703314">
      <w:pPr>
        <w:pStyle w:val="odstavec"/>
        <w:ind w:left="709"/>
      </w:pPr>
      <w:r w:rsidRPr="00CB675B">
        <w:t xml:space="preserve">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 </w:t>
      </w:r>
    </w:p>
    <w:p w14:paraId="2856AC67" w14:textId="77777777" w:rsidR="00703314" w:rsidRPr="00CB675B" w:rsidRDefault="00703314" w:rsidP="009C0FE2">
      <w:pPr>
        <w:pStyle w:val="Nadpis1"/>
        <w:pageBreakBefore/>
        <w:spacing w:before="360" w:after="120"/>
        <w:ind w:left="425" w:hanging="425"/>
        <w:jc w:val="center"/>
        <w:rPr>
          <w:rFonts w:cstheme="minorHAnsi"/>
        </w:rPr>
      </w:pPr>
      <w:bookmarkStart w:id="140" w:name="_Toc48196795"/>
      <w:r w:rsidRPr="00CB675B">
        <w:rPr>
          <w:rFonts w:cstheme="minorHAnsi"/>
        </w:rPr>
        <w:lastRenderedPageBreak/>
        <w:t>Přílohy</w:t>
      </w:r>
      <w:bookmarkEnd w:id="140"/>
    </w:p>
    <w:p w14:paraId="2020B4C6" w14:textId="77777777" w:rsidR="00703314" w:rsidRPr="00CB675B" w:rsidRDefault="00703314" w:rsidP="00703314">
      <w:pPr>
        <w:pStyle w:val="Odstavecseseznamem"/>
        <w:numPr>
          <w:ilvl w:val="0"/>
          <w:numId w:val="6"/>
        </w:numPr>
        <w:jc w:val="both"/>
      </w:pPr>
      <w:r w:rsidRPr="00CB675B">
        <w:t>Priloha_1_SK_Krycí list</w:t>
      </w:r>
    </w:p>
    <w:p w14:paraId="21C3E31A" w14:textId="77777777" w:rsidR="00703314" w:rsidRPr="00CB675B" w:rsidRDefault="00703314" w:rsidP="00703314">
      <w:pPr>
        <w:pStyle w:val="Odstavecseseznamem"/>
        <w:numPr>
          <w:ilvl w:val="0"/>
          <w:numId w:val="6"/>
        </w:numPr>
        <w:jc w:val="both"/>
      </w:pPr>
      <w:r w:rsidRPr="00CB675B">
        <w:t>Priloha_2_SK_ČP o základní způsobilosti</w:t>
      </w:r>
      <w:r w:rsidRPr="00CB675B" w:rsidDel="00C41246">
        <w:t xml:space="preserve"> </w:t>
      </w:r>
    </w:p>
    <w:p w14:paraId="6561129E" w14:textId="77777777" w:rsidR="00430535" w:rsidRPr="00CB675B" w:rsidRDefault="00430535" w:rsidP="00DC3C48">
      <w:pPr>
        <w:pStyle w:val="Odstavecseseznamem"/>
        <w:jc w:val="both"/>
      </w:pPr>
      <w:r w:rsidRPr="00CB675B">
        <w:t xml:space="preserve">Priloha_3_SK_ČP o </w:t>
      </w:r>
      <w:proofErr w:type="spellStart"/>
      <w:r w:rsidRPr="00CB675B">
        <w:t>pojištění_všechny_kategorie</w:t>
      </w:r>
      <w:proofErr w:type="spellEnd"/>
    </w:p>
    <w:p w14:paraId="7C64C47D" w14:textId="77777777" w:rsidR="003F0714" w:rsidRPr="00CB675B" w:rsidRDefault="003F0714" w:rsidP="003F0714">
      <w:pPr>
        <w:pStyle w:val="Odstavecseseznamem"/>
        <w:numPr>
          <w:ilvl w:val="0"/>
          <w:numId w:val="6"/>
        </w:numPr>
        <w:jc w:val="both"/>
      </w:pPr>
      <w:r w:rsidRPr="00CB675B">
        <w:t>Priloha_</w:t>
      </w:r>
      <w:proofErr w:type="gramStart"/>
      <w:r w:rsidRPr="00CB675B">
        <w:t>4a</w:t>
      </w:r>
      <w:proofErr w:type="gramEnd"/>
      <w:r w:rsidRPr="00CB675B">
        <w:t>_SK_Seznam významných zakázek -Stavby malého rozsahu na zařízení NN do 1000 V na kabelových vedeních</w:t>
      </w:r>
    </w:p>
    <w:p w14:paraId="40D2E5F2" w14:textId="77777777" w:rsidR="003F0714" w:rsidRPr="00CB675B" w:rsidRDefault="003F0714" w:rsidP="003F0714">
      <w:pPr>
        <w:pStyle w:val="Odstavecseseznamem"/>
        <w:numPr>
          <w:ilvl w:val="0"/>
          <w:numId w:val="6"/>
        </w:numPr>
        <w:jc w:val="both"/>
      </w:pPr>
      <w:r w:rsidRPr="00CB675B">
        <w:t>Priloha_</w:t>
      </w:r>
      <w:proofErr w:type="gramStart"/>
      <w:r w:rsidRPr="00CB675B">
        <w:t>4b</w:t>
      </w:r>
      <w:proofErr w:type="gramEnd"/>
      <w:r w:rsidRPr="00CB675B">
        <w:t>_SK_Seznam významných zakázek -Stavby malého rozsahu na zařízení NN do 1000 V s připojením na venkovní vedení</w:t>
      </w:r>
    </w:p>
    <w:p w14:paraId="72FDFB70" w14:textId="77777777" w:rsidR="003F0714" w:rsidRPr="00CB675B" w:rsidRDefault="003F0714" w:rsidP="003F0714">
      <w:pPr>
        <w:pStyle w:val="Odstavecseseznamem"/>
        <w:numPr>
          <w:ilvl w:val="0"/>
          <w:numId w:val="6"/>
        </w:numPr>
        <w:jc w:val="both"/>
      </w:pPr>
      <w:bookmarkStart w:id="141" w:name="_Hlk49244032"/>
      <w:r w:rsidRPr="00CB675B">
        <w:t>Priloha_4c_</w:t>
      </w:r>
      <w:bookmarkStart w:id="142" w:name="_Hlk49243718"/>
      <w:r w:rsidRPr="00CB675B">
        <w:t xml:space="preserve">SK_Seznam významných </w:t>
      </w:r>
      <w:proofErr w:type="gramStart"/>
      <w:r w:rsidRPr="00CB675B">
        <w:t>zakázek - Stavby</w:t>
      </w:r>
      <w:proofErr w:type="gramEnd"/>
      <w:r w:rsidRPr="00CB675B">
        <w:t xml:space="preserve"> a odstraňování poruch na zařízení VN, NN a DTS</w:t>
      </w:r>
    </w:p>
    <w:bookmarkEnd w:id="141"/>
    <w:bookmarkEnd w:id="142"/>
    <w:p w14:paraId="54DFB184" w14:textId="3C06FBFD" w:rsidR="00DC3C48" w:rsidRPr="00CB675B" w:rsidRDefault="00703314" w:rsidP="003F0714">
      <w:pPr>
        <w:pStyle w:val="Odstavecseseznamem"/>
        <w:numPr>
          <w:ilvl w:val="0"/>
          <w:numId w:val="6"/>
        </w:numPr>
        <w:jc w:val="both"/>
      </w:pPr>
      <w:r w:rsidRPr="00CB675B">
        <w:t>Příloha_</w:t>
      </w:r>
      <w:proofErr w:type="gramStart"/>
      <w:r w:rsidRPr="00CB675B">
        <w:t>5a</w:t>
      </w:r>
      <w:proofErr w:type="gramEnd"/>
      <w:r w:rsidRPr="00CB675B">
        <w:t>_SK_Seznam techniků</w:t>
      </w:r>
      <w:r w:rsidR="0069318E" w:rsidRPr="00CB675B">
        <w:t xml:space="preserve"> -</w:t>
      </w:r>
      <w:r w:rsidRPr="00CB675B">
        <w:t xml:space="preserve"> </w:t>
      </w:r>
      <w:r w:rsidR="00DC3C48" w:rsidRPr="00CB675B">
        <w:t>Stavby malého rozsahu na zařízení NN do</w:t>
      </w:r>
      <w:r w:rsidR="00213A0D" w:rsidRPr="00CB675B">
        <w:t xml:space="preserve"> </w:t>
      </w:r>
      <w:r w:rsidR="00DC3C48" w:rsidRPr="00CB675B">
        <w:t>1000 V na kabelových vedeních</w:t>
      </w:r>
    </w:p>
    <w:p w14:paraId="1B04FFBB" w14:textId="6245CB2E" w:rsidR="0069318E" w:rsidRPr="00CB675B" w:rsidRDefault="0069318E" w:rsidP="00703314">
      <w:pPr>
        <w:pStyle w:val="Odstavecseseznamem"/>
        <w:numPr>
          <w:ilvl w:val="0"/>
          <w:numId w:val="6"/>
        </w:numPr>
        <w:jc w:val="both"/>
      </w:pPr>
      <w:r w:rsidRPr="00CB675B">
        <w:t>Příloha_</w:t>
      </w:r>
      <w:proofErr w:type="gramStart"/>
      <w:r w:rsidRPr="00CB675B">
        <w:t>5b</w:t>
      </w:r>
      <w:proofErr w:type="gramEnd"/>
      <w:r w:rsidRPr="00CB675B">
        <w:t xml:space="preserve">_SK_Seznam techniků – </w:t>
      </w:r>
      <w:r w:rsidR="00DC3C48" w:rsidRPr="00CB675B">
        <w:t>Stavby malého rozsahu na zařízení NN do 1000 V s připojením na venkovní vedení</w:t>
      </w:r>
    </w:p>
    <w:p w14:paraId="26D26272" w14:textId="77777777" w:rsidR="00DC3C48" w:rsidRPr="00CB675B" w:rsidRDefault="0069318E" w:rsidP="00DC3C48">
      <w:pPr>
        <w:pStyle w:val="Odstavecseseznamem"/>
        <w:numPr>
          <w:ilvl w:val="0"/>
          <w:numId w:val="6"/>
        </w:numPr>
        <w:jc w:val="both"/>
      </w:pPr>
      <w:r w:rsidRPr="00CB675B">
        <w:t xml:space="preserve">Příloha_5c_SK_Seznam </w:t>
      </w:r>
      <w:proofErr w:type="gramStart"/>
      <w:r w:rsidRPr="00CB675B">
        <w:t xml:space="preserve">techniků - </w:t>
      </w:r>
      <w:r w:rsidR="00DC3C48" w:rsidRPr="00CB675B">
        <w:t>Stavby</w:t>
      </w:r>
      <w:proofErr w:type="gramEnd"/>
      <w:r w:rsidR="00DC3C48" w:rsidRPr="00CB675B">
        <w:t xml:space="preserve"> a odstraňování poruch na zařízení VN, NN a DTS</w:t>
      </w:r>
    </w:p>
    <w:p w14:paraId="51243BF0" w14:textId="77777777" w:rsidR="00430535" w:rsidRPr="00CB675B" w:rsidRDefault="00430535" w:rsidP="00703314">
      <w:pPr>
        <w:pStyle w:val="Odstavecseseznamem"/>
        <w:numPr>
          <w:ilvl w:val="0"/>
          <w:numId w:val="6"/>
        </w:numPr>
        <w:jc w:val="both"/>
      </w:pPr>
      <w:r w:rsidRPr="00CB675B">
        <w:t xml:space="preserve">Priloha_6_SK_Technické </w:t>
      </w:r>
      <w:proofErr w:type="spellStart"/>
      <w:r w:rsidRPr="00CB675B">
        <w:t>vybavení_všechny_kategorie</w:t>
      </w:r>
      <w:proofErr w:type="spellEnd"/>
    </w:p>
    <w:p w14:paraId="78BE9EC9" w14:textId="2EE638F8" w:rsidR="00534F1F" w:rsidRPr="00CB675B" w:rsidRDefault="00534F1F" w:rsidP="00703314">
      <w:pPr>
        <w:pStyle w:val="Odstavecseseznamem"/>
        <w:numPr>
          <w:ilvl w:val="0"/>
          <w:numId w:val="6"/>
        </w:numPr>
        <w:jc w:val="both"/>
      </w:pPr>
      <w:r w:rsidRPr="00CB675B">
        <w:t>Priloha_7_SK_ČP zřízení skladu</w:t>
      </w:r>
    </w:p>
    <w:p w14:paraId="49898BB0" w14:textId="4895E574" w:rsidR="00703314" w:rsidRPr="00CB675B" w:rsidRDefault="00703314" w:rsidP="00703314">
      <w:pPr>
        <w:pStyle w:val="Odstavecseseznamem"/>
        <w:numPr>
          <w:ilvl w:val="0"/>
          <w:numId w:val="6"/>
        </w:numPr>
        <w:jc w:val="both"/>
      </w:pPr>
      <w:r w:rsidRPr="00CB675B">
        <w:t>Priloha_</w:t>
      </w:r>
      <w:r w:rsidR="00534F1F" w:rsidRPr="00CB675B">
        <w:t>8</w:t>
      </w:r>
      <w:r w:rsidRPr="00CB675B">
        <w:t>_SK_ČP spol. žádosti více dodavatelů</w:t>
      </w:r>
    </w:p>
    <w:p w14:paraId="3CC0C9B6" w14:textId="180C82AA" w:rsidR="00703314" w:rsidRPr="00CB675B" w:rsidRDefault="00703314" w:rsidP="00703314">
      <w:pPr>
        <w:pStyle w:val="Odstavecseseznamem"/>
        <w:numPr>
          <w:ilvl w:val="0"/>
          <w:numId w:val="6"/>
        </w:numPr>
        <w:jc w:val="both"/>
      </w:pPr>
      <w:r w:rsidRPr="00CB675B">
        <w:t>Priloha_</w:t>
      </w:r>
      <w:r w:rsidR="00534F1F" w:rsidRPr="00CB675B">
        <w:t>9</w:t>
      </w:r>
      <w:r w:rsidRPr="00CB675B">
        <w:t>_SK_Přehled požadovaných dokumentů</w:t>
      </w:r>
      <w:bookmarkEnd w:id="139"/>
    </w:p>
    <w:sectPr w:rsidR="00703314" w:rsidRPr="00CB675B">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74081" w14:textId="77777777" w:rsidR="00A90CA8" w:rsidRDefault="00A90CA8" w:rsidP="000A1621">
      <w:pPr>
        <w:spacing w:after="0" w:line="240" w:lineRule="auto"/>
      </w:pPr>
      <w:r>
        <w:separator/>
      </w:r>
    </w:p>
  </w:endnote>
  <w:endnote w:type="continuationSeparator" w:id="0">
    <w:p w14:paraId="13940356" w14:textId="77777777" w:rsidR="00A90CA8" w:rsidRDefault="00A90CA8"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D6290" w14:textId="513957D6" w:rsidR="00385E34" w:rsidRPr="00600C17" w:rsidRDefault="00385E34" w:rsidP="00600C17">
    <w:pPr>
      <w:pStyle w:val="Zpat"/>
      <w:jc w:val="right"/>
      <w:rPr>
        <w:b/>
        <w:sz w:val="20"/>
        <w:szCs w:val="20"/>
      </w:rPr>
    </w:pPr>
    <w:r w:rsidRPr="00600C17">
      <w:rPr>
        <w:b/>
        <w:sz w:val="20"/>
        <w:szCs w:val="20"/>
      </w:rPr>
      <w:t>Systém kvalifikace pro sektorové veřejné zakázky společnosti E.ON Distribuce, a.s. pro „</w:t>
    </w:r>
    <w:r>
      <w:rPr>
        <w:b/>
        <w:sz w:val="20"/>
        <w:szCs w:val="20"/>
      </w:rPr>
      <w:t>Elektromontážní práce</w:t>
    </w:r>
    <w:r w:rsidRPr="00600C17">
      <w:rPr>
        <w:b/>
        <w:sz w:val="20"/>
        <w:szCs w:val="20"/>
      </w:rPr>
      <w:t>“</w:t>
    </w:r>
    <w:r>
      <w:rPr>
        <w:b/>
        <w:sz w:val="20"/>
        <w:szCs w:val="20"/>
      </w:rPr>
      <w:t>, ver.</w:t>
    </w:r>
    <w:r w:rsidR="003369BA">
      <w:rPr>
        <w:b/>
        <w:sz w:val="20"/>
        <w:szCs w:val="20"/>
      </w:rPr>
      <w:t>4</w:t>
    </w:r>
    <w:r>
      <w:rPr>
        <w:b/>
        <w:sz w:val="20"/>
        <w:szCs w:val="20"/>
      </w:rPr>
      <w:t>, platné k</w:t>
    </w:r>
    <w:r w:rsidR="007E5735">
      <w:rPr>
        <w:b/>
        <w:sz w:val="20"/>
        <w:szCs w:val="20"/>
      </w:rPr>
      <w:t> 1</w:t>
    </w:r>
    <w:r w:rsidR="003369BA">
      <w:rPr>
        <w:b/>
        <w:sz w:val="20"/>
        <w:szCs w:val="20"/>
      </w:rPr>
      <w:t>6</w:t>
    </w:r>
    <w:r w:rsidR="007E5735">
      <w:rPr>
        <w:b/>
        <w:sz w:val="20"/>
        <w:szCs w:val="20"/>
      </w:rPr>
      <w:t>.9</w:t>
    </w:r>
    <w:r w:rsidR="001A25E2">
      <w:rPr>
        <w:b/>
        <w:sz w:val="20"/>
        <w:szCs w:val="20"/>
      </w:rPr>
      <w:t>.2020</w:t>
    </w:r>
    <w:r w:rsidRPr="00600C17">
      <w:rPr>
        <w:b/>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385E34" w:rsidRPr="00600C17" w:rsidRDefault="00385E34">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385E34" w:rsidRDefault="00385E3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25F19B77" w14:textId="77777777" w:rsidR="00385E34" w:rsidRDefault="00385E3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5D0DC" w14:textId="77777777" w:rsidR="00A90CA8" w:rsidRDefault="00A90CA8" w:rsidP="000A1621">
      <w:pPr>
        <w:spacing w:after="0" w:line="240" w:lineRule="auto"/>
      </w:pPr>
      <w:r>
        <w:separator/>
      </w:r>
    </w:p>
  </w:footnote>
  <w:footnote w:type="continuationSeparator" w:id="0">
    <w:p w14:paraId="7DE8995B" w14:textId="77777777" w:rsidR="00A90CA8" w:rsidRDefault="00A90CA8" w:rsidP="000A1621">
      <w:pPr>
        <w:spacing w:after="0" w:line="240" w:lineRule="auto"/>
      </w:pPr>
      <w:r>
        <w:continuationSeparator/>
      </w:r>
    </w:p>
  </w:footnote>
  <w:footnote w:id="1">
    <w:p w14:paraId="6B465675" w14:textId="77777777" w:rsidR="00385E34" w:rsidRPr="000E7265" w:rsidRDefault="00385E34" w:rsidP="000A6841">
      <w:pPr>
        <w:ind w:left="142" w:right="141"/>
        <w:jc w:val="both"/>
        <w:rPr>
          <w:rFonts w:cstheme="minorHAnsi"/>
          <w:sz w:val="16"/>
          <w:szCs w:val="16"/>
        </w:rPr>
      </w:pPr>
      <w:r w:rsidRPr="000E7265">
        <w:rPr>
          <w:rStyle w:val="Znakapoznpodarou"/>
          <w:rFonts w:cstheme="minorHAnsi"/>
          <w:sz w:val="16"/>
          <w:szCs w:val="16"/>
        </w:rPr>
        <w:t>[1]</w:t>
      </w:r>
      <w:r w:rsidRPr="000E7265">
        <w:rPr>
          <w:rFonts w:cstheme="minorHAnsi"/>
          <w:sz w:val="16"/>
          <w:szCs w:val="16"/>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046FB088" w14:textId="77777777" w:rsidR="00385E34" w:rsidRPr="000E7265" w:rsidRDefault="00385E34" w:rsidP="000A6841">
      <w:pPr>
        <w:ind w:left="142" w:right="141"/>
        <w:jc w:val="both"/>
        <w:rPr>
          <w:rFonts w:cstheme="minorHAnsi"/>
          <w:sz w:val="16"/>
          <w:szCs w:val="16"/>
        </w:rPr>
      </w:pPr>
      <w:r w:rsidRPr="000E7265">
        <w:rPr>
          <w:rFonts w:cstheme="minorHAnsi"/>
          <w:sz w:val="16"/>
          <w:szCs w:val="16"/>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4BD405C8" w14:textId="77777777" w:rsidR="00385E34" w:rsidRDefault="00385E34" w:rsidP="000A6841">
      <w:pPr>
        <w:pStyle w:val="Textpoznpodarou"/>
        <w:rPr>
          <w:rFonts w:ascii="Calibri" w:hAnsi="Calibri" w:cs="Calibri"/>
          <w:sz w:val="20"/>
          <w:szCs w:val="20"/>
        </w:rPr>
      </w:pPr>
    </w:p>
  </w:footnote>
  <w:footnote w:id="2">
    <w:p w14:paraId="6EF10BB1" w14:textId="77777777" w:rsidR="00385E34" w:rsidRPr="00102211" w:rsidRDefault="00385E34" w:rsidP="00FB5961">
      <w:pPr>
        <w:ind w:left="142" w:right="141"/>
        <w:jc w:val="both"/>
        <w:rPr>
          <w:sz w:val="18"/>
          <w:szCs w:val="18"/>
        </w:rPr>
      </w:pPr>
      <w:r w:rsidRPr="00102211">
        <w:rPr>
          <w:rStyle w:val="Znakapoznpodarou"/>
          <w:sz w:val="18"/>
          <w:szCs w:val="18"/>
        </w:rPr>
        <w:t>[1]</w:t>
      </w:r>
      <w:r w:rsidRPr="00102211">
        <w:rPr>
          <w:sz w:val="18"/>
          <w:szCs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305A78C4" w14:textId="77777777" w:rsidR="00385E34" w:rsidRDefault="00385E34" w:rsidP="00FB5961">
      <w:pPr>
        <w:ind w:left="142" w:right="141"/>
        <w:jc w:val="both"/>
        <w:rPr>
          <w:sz w:val="18"/>
          <w:szCs w:val="18"/>
        </w:rPr>
      </w:pPr>
      <w:r>
        <w:rPr>
          <w:sz w:val="18"/>
          <w:szCs w:val="18"/>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19D7CD99" w14:textId="77777777" w:rsidR="00385E34" w:rsidRDefault="00385E34" w:rsidP="00FB5961">
      <w:pPr>
        <w:pStyle w:val="Textpoznpodarou"/>
        <w:rPr>
          <w:rFonts w:ascii="Calibri" w:hAnsi="Calibri" w:cs="Calibri"/>
          <w:sz w:val="20"/>
          <w:szCs w:val="20"/>
        </w:rPr>
      </w:pPr>
    </w:p>
  </w:footnote>
  <w:footnote w:id="3">
    <w:p w14:paraId="2FED9232" w14:textId="77777777" w:rsidR="00385E34" w:rsidRPr="003A42A7" w:rsidRDefault="00385E34" w:rsidP="002E2B8E">
      <w:pPr>
        <w:pStyle w:val="Textpoznpodarou"/>
        <w:spacing w:after="120"/>
        <w:rPr>
          <w:rFonts w:asciiTheme="minorHAnsi" w:hAnsiTheme="minorHAnsi"/>
          <w:sz w:val="20"/>
        </w:rPr>
      </w:pPr>
      <w:r>
        <w:rPr>
          <w:rStyle w:val="Znakapoznpodarou"/>
        </w:rPr>
        <w:footnoteRef/>
      </w:r>
      <w:r>
        <w:t xml:space="preserve"> </w:t>
      </w:r>
      <w:r w:rsidRPr="003A42A7">
        <w:rPr>
          <w:rFonts w:asciiTheme="minorHAnsi" w:hAnsiTheme="minorHAnsi"/>
          <w:sz w:val="20"/>
        </w:rPr>
        <w:t xml:space="preserve">Finanční limity vztahující se na jednotlivé významné zakázky se vztahují na elektromontážní </w:t>
      </w:r>
      <w:r>
        <w:rPr>
          <w:rFonts w:asciiTheme="minorHAnsi" w:hAnsiTheme="minorHAnsi"/>
          <w:sz w:val="20"/>
        </w:rPr>
        <w:t xml:space="preserve">a související </w:t>
      </w:r>
      <w:r w:rsidRPr="003A42A7">
        <w:rPr>
          <w:rFonts w:asciiTheme="minorHAnsi" w:hAnsiTheme="minorHAnsi"/>
          <w:sz w:val="20"/>
        </w:rPr>
        <w:t>práce provedené v jejich rámci.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5DF4"/>
    <w:multiLevelType w:val="hybridMultilevel"/>
    <w:tmpl w:val="262AA1B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D390F842">
      <w:start w:val="3"/>
      <w:numFmt w:val="bullet"/>
      <w:lvlText w:val="-"/>
      <w:lvlJc w:val="left"/>
      <w:pPr>
        <w:ind w:left="2160" w:hanging="360"/>
      </w:pPr>
      <w:rPr>
        <w:rFonts w:ascii="Times New Roman" w:eastAsiaTheme="minorHAnsi" w:hAnsi="Times New Roman"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6F7532A"/>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8559E7"/>
    <w:multiLevelType w:val="hybridMultilevel"/>
    <w:tmpl w:val="BC7EA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0A4208"/>
    <w:multiLevelType w:val="multilevel"/>
    <w:tmpl w:val="B9E0386A"/>
    <w:lvl w:ilvl="0">
      <w:start w:val="2"/>
      <w:numFmt w:val="decimal"/>
      <w:lvlText w:val="%1"/>
      <w:lvlJc w:val="left"/>
      <w:pPr>
        <w:ind w:left="435" w:hanging="435"/>
      </w:pPr>
      <w:rPr>
        <w:rFonts w:hint="default"/>
      </w:rPr>
    </w:lvl>
    <w:lvl w:ilvl="1">
      <w:start w:val="4"/>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5" w15:restartNumberingAfterBreak="0">
    <w:nsid w:val="0AAF1234"/>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1128D"/>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7" w15:restartNumberingAfterBreak="0">
    <w:nsid w:val="1C7C04BB"/>
    <w:multiLevelType w:val="hybridMultilevel"/>
    <w:tmpl w:val="4CC48012"/>
    <w:lvl w:ilvl="0" w:tplc="D390F842">
      <w:start w:val="3"/>
      <w:numFmt w:val="bullet"/>
      <w:lvlText w:val="-"/>
      <w:lvlJc w:val="left"/>
      <w:pPr>
        <w:ind w:left="1429" w:hanging="360"/>
      </w:pPr>
      <w:rPr>
        <w:rFonts w:ascii="Times New Roman" w:eastAsiaTheme="minorHAnsi" w:hAnsi="Times New Roman"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EC35E2D"/>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0505E3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0"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2" w15:restartNumberingAfterBreak="0">
    <w:nsid w:val="2A17607E"/>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17D56"/>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3F27995"/>
    <w:multiLevelType w:val="hybridMultilevel"/>
    <w:tmpl w:val="D292BC16"/>
    <w:lvl w:ilvl="0" w:tplc="754454F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351A52F8"/>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DD74AB"/>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0335B0"/>
    <w:multiLevelType w:val="singleLevel"/>
    <w:tmpl w:val="0660DA98"/>
    <w:lvl w:ilvl="0">
      <w:start w:val="1"/>
      <w:numFmt w:val="decimal"/>
      <w:lvlText w:val="%1."/>
      <w:lvlJc w:val="left"/>
      <w:pPr>
        <w:tabs>
          <w:tab w:val="num" w:pos="360"/>
        </w:tabs>
        <w:ind w:left="360" w:hanging="360"/>
      </w:pPr>
      <w:rPr>
        <w:color w:val="auto"/>
      </w:rPr>
    </w:lvl>
  </w:abstractNum>
  <w:abstractNum w:abstractNumId="19" w15:restartNumberingAfterBreak="0">
    <w:nsid w:val="3B101F1A"/>
    <w:multiLevelType w:val="multilevel"/>
    <w:tmpl w:val="D548CBE8"/>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CB4E0C"/>
    <w:multiLevelType w:val="hybridMultilevel"/>
    <w:tmpl w:val="034E2EAE"/>
    <w:lvl w:ilvl="0" w:tplc="04050017">
      <w:start w:val="1"/>
      <w:numFmt w:val="lowerLetter"/>
      <w:lvlText w:val="%1)"/>
      <w:lvlJc w:val="left"/>
      <w:pPr>
        <w:ind w:left="720" w:hanging="360"/>
      </w:pPr>
    </w:lvl>
    <w:lvl w:ilvl="1" w:tplc="A670B33C">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A73A2"/>
    <w:multiLevelType w:val="hybridMultilevel"/>
    <w:tmpl w:val="DE18EBF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B81965"/>
    <w:multiLevelType w:val="hybridMultilevel"/>
    <w:tmpl w:val="25F0AF66"/>
    <w:lvl w:ilvl="0" w:tplc="52E6C048">
      <w:start w:val="1"/>
      <w:numFmt w:val="lowerLetter"/>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4" w15:restartNumberingAfterBreak="0">
    <w:nsid w:val="49EB7918"/>
    <w:multiLevelType w:val="multilevel"/>
    <w:tmpl w:val="AB1AA57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4BF53FB6"/>
    <w:multiLevelType w:val="hybridMultilevel"/>
    <w:tmpl w:val="C592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257B8B"/>
    <w:multiLevelType w:val="hybridMultilevel"/>
    <w:tmpl w:val="8146E9FA"/>
    <w:lvl w:ilvl="0" w:tplc="2D36F8FC">
      <w:start w:val="1"/>
      <w:numFmt w:val="decimal"/>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7" w15:restartNumberingAfterBreak="0">
    <w:nsid w:val="500E5D14"/>
    <w:multiLevelType w:val="hybridMultilevel"/>
    <w:tmpl w:val="763C5A44"/>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672224"/>
    <w:multiLevelType w:val="multilevel"/>
    <w:tmpl w:val="FDEAB138"/>
    <w:lvl w:ilvl="0">
      <w:start w:val="2"/>
      <w:numFmt w:val="decimal"/>
      <w:lvlText w:val="%1"/>
      <w:lvlJc w:val="left"/>
      <w:pPr>
        <w:ind w:left="435" w:hanging="435"/>
      </w:pPr>
      <w:rPr>
        <w:rFonts w:hint="default"/>
      </w:rPr>
    </w:lvl>
    <w:lvl w:ilvl="1">
      <w:start w:val="8"/>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38E38E4"/>
    <w:multiLevelType w:val="multilevel"/>
    <w:tmpl w:val="A998A77C"/>
    <w:lvl w:ilvl="0">
      <w:start w:val="2"/>
      <w:numFmt w:val="decimal"/>
      <w:lvlText w:val="%1"/>
      <w:lvlJc w:val="left"/>
      <w:pPr>
        <w:ind w:left="435" w:hanging="435"/>
      </w:pPr>
      <w:rPr>
        <w:rFonts w:hint="default"/>
      </w:rPr>
    </w:lvl>
    <w:lvl w:ilvl="1">
      <w:start w:val="7"/>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31" w15:restartNumberingAfterBreak="0">
    <w:nsid w:val="59572E9F"/>
    <w:multiLevelType w:val="hybridMultilevel"/>
    <w:tmpl w:val="84F654C2"/>
    <w:lvl w:ilvl="0" w:tplc="04050017">
      <w:start w:val="1"/>
      <w:numFmt w:val="lowerLetter"/>
      <w:lvlText w:val="%1)"/>
      <w:lvlJc w:val="left"/>
      <w:pPr>
        <w:ind w:left="785"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9763CDF"/>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C62FA9"/>
    <w:multiLevelType w:val="hybridMultilevel"/>
    <w:tmpl w:val="32765B60"/>
    <w:lvl w:ilvl="0" w:tplc="2E1674F4">
      <w:start w:val="12"/>
      <w:numFmt w:val="lowerLetter"/>
      <w:lvlText w:val="%1)"/>
      <w:lvlJc w:val="left"/>
      <w:pPr>
        <w:ind w:left="720" w:hanging="360"/>
      </w:pPr>
      <w:rPr>
        <w:rFonts w:asciiTheme="minorHAnsi" w:hAnsi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DB6DB0"/>
    <w:multiLevelType w:val="multilevel"/>
    <w:tmpl w:val="AF721E26"/>
    <w:lvl w:ilvl="0">
      <w:start w:val="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B5C6CB2"/>
    <w:multiLevelType w:val="hybridMultilevel"/>
    <w:tmpl w:val="753288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6E0B798C"/>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9E31ED"/>
    <w:multiLevelType w:val="hybridMultilevel"/>
    <w:tmpl w:val="1362E9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39"/>
  </w:num>
  <w:num w:numId="4">
    <w:abstractNumId w:val="1"/>
  </w:num>
  <w:num w:numId="5">
    <w:abstractNumId w:val="28"/>
  </w:num>
  <w:num w:numId="6">
    <w:abstractNumId w:val="27"/>
  </w:num>
  <w:num w:numId="7">
    <w:abstractNumId w:val="10"/>
    <w:lvlOverride w:ilvl="0">
      <w:startOverride w:val="1"/>
    </w:lvlOverride>
  </w:num>
  <w:num w:numId="8">
    <w:abstractNumId w:val="33"/>
  </w:num>
  <w:num w:numId="9">
    <w:abstractNumId w:val="11"/>
  </w:num>
  <w:num w:numId="10">
    <w:abstractNumId w:val="14"/>
  </w:num>
  <w:num w:numId="11">
    <w:abstractNumId w:val="40"/>
  </w:num>
  <w:num w:numId="12">
    <w:abstractNumId w:val="36"/>
  </w:num>
  <w:num w:numId="13">
    <w:abstractNumId w:val="3"/>
  </w:num>
  <w:num w:numId="14">
    <w:abstractNumId w:val="0"/>
  </w:num>
  <w:num w:numId="15">
    <w:abstractNumId w:val="22"/>
  </w:num>
  <w:num w:numId="16">
    <w:abstractNumId w:val="31"/>
  </w:num>
  <w:num w:numId="17">
    <w:abstractNumId w:val="8"/>
  </w:num>
  <w:num w:numId="18">
    <w:abstractNumId w:val="12"/>
  </w:num>
  <w:num w:numId="19">
    <w:abstractNumId w:val="7"/>
  </w:num>
  <w:num w:numId="20">
    <w:abstractNumId w:val="16"/>
  </w:num>
  <w:num w:numId="21">
    <w:abstractNumId w:val="17"/>
  </w:num>
  <w:num w:numId="22">
    <w:abstractNumId w:val="24"/>
  </w:num>
  <w:num w:numId="23">
    <w:abstractNumId w:val="29"/>
  </w:num>
  <w:num w:numId="24">
    <w:abstractNumId w:val="35"/>
  </w:num>
  <w:num w:numId="25">
    <w:abstractNumId w:val="19"/>
  </w:num>
  <w:num w:numId="26">
    <w:abstractNumId w:val="32"/>
  </w:num>
  <w:num w:numId="27">
    <w:abstractNumId w:val="9"/>
  </w:num>
  <w:num w:numId="28">
    <w:abstractNumId w:val="6"/>
  </w:num>
  <w:num w:numId="29">
    <w:abstractNumId w:val="5"/>
  </w:num>
  <w:num w:numId="30">
    <w:abstractNumId w:val="37"/>
  </w:num>
  <w:num w:numId="31">
    <w:abstractNumId w:val="18"/>
  </w:num>
  <w:num w:numId="32">
    <w:abstractNumId w:val="26"/>
  </w:num>
  <w:num w:numId="33">
    <w:abstractNumId w:val="13"/>
  </w:num>
  <w:num w:numId="34">
    <w:abstractNumId w:val="2"/>
  </w:num>
  <w:num w:numId="35">
    <w:abstractNumId w:val="34"/>
  </w:num>
  <w:num w:numId="36">
    <w:abstractNumId w:val="25"/>
  </w:num>
  <w:num w:numId="37">
    <w:abstractNumId w:val="10"/>
  </w:num>
  <w:num w:numId="38">
    <w:abstractNumId w:val="15"/>
  </w:num>
  <w:num w:numId="39">
    <w:abstractNumId w:val="23"/>
  </w:num>
  <w:num w:numId="40">
    <w:abstractNumId w:val="38"/>
  </w:num>
  <w:num w:numId="41">
    <w:abstractNumId w:val="4"/>
  </w:num>
  <w:num w:numId="42">
    <w:abstractNumId w:val="30"/>
  </w:num>
  <w:num w:numId="43">
    <w:abstractNumId w:val="10"/>
  </w:num>
  <w:num w:numId="44">
    <w:abstractNumId w:val="25"/>
  </w:num>
  <w:num w:numId="45">
    <w:abstractNumId w:val="41"/>
  </w:num>
  <w:num w:numId="46">
    <w:abstractNumId w:val="10"/>
  </w:num>
  <w:num w:numId="47">
    <w:abstractNumId w:val="20"/>
    <w:lvlOverride w:ilvl="0">
      <w:startOverride w:val="1"/>
    </w:lvlOverride>
    <w:lvlOverride w:ilvl="1"/>
    <w:lvlOverride w:ilvl="2"/>
    <w:lvlOverride w:ilvl="3"/>
    <w:lvlOverride w:ilvl="4"/>
    <w:lvlOverride w:ilvl="5"/>
    <w:lvlOverride w:ilvl="6"/>
    <w:lvlOverride w:ilvl="7"/>
    <w:lvlOverride w:ilvl="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lvodová Monika">
    <w15:presenceInfo w15:providerId="AD" w15:userId="S::kalvodova@rowan.legal::d1beb0dd-ee8c-467d-b286-0c303aca69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0F4E"/>
    <w:rsid w:val="000011E0"/>
    <w:rsid w:val="000031BC"/>
    <w:rsid w:val="0000486F"/>
    <w:rsid w:val="000104D8"/>
    <w:rsid w:val="0001171F"/>
    <w:rsid w:val="000119D0"/>
    <w:rsid w:val="00013934"/>
    <w:rsid w:val="00013C29"/>
    <w:rsid w:val="00017F79"/>
    <w:rsid w:val="000209E2"/>
    <w:rsid w:val="000211EF"/>
    <w:rsid w:val="00021E37"/>
    <w:rsid w:val="00022688"/>
    <w:rsid w:val="00023C5B"/>
    <w:rsid w:val="000259C6"/>
    <w:rsid w:val="00026026"/>
    <w:rsid w:val="000345C8"/>
    <w:rsid w:val="00037DBE"/>
    <w:rsid w:val="000443DC"/>
    <w:rsid w:val="00046080"/>
    <w:rsid w:val="00052864"/>
    <w:rsid w:val="00053CED"/>
    <w:rsid w:val="000556AB"/>
    <w:rsid w:val="00062EC5"/>
    <w:rsid w:val="00065BEA"/>
    <w:rsid w:val="00072971"/>
    <w:rsid w:val="00072D83"/>
    <w:rsid w:val="000749B1"/>
    <w:rsid w:val="000761AA"/>
    <w:rsid w:val="00076694"/>
    <w:rsid w:val="00077E4B"/>
    <w:rsid w:val="00080E64"/>
    <w:rsid w:val="00083D6C"/>
    <w:rsid w:val="0008482C"/>
    <w:rsid w:val="000864E6"/>
    <w:rsid w:val="0008706A"/>
    <w:rsid w:val="0008709B"/>
    <w:rsid w:val="00087CF8"/>
    <w:rsid w:val="000910B3"/>
    <w:rsid w:val="000917D9"/>
    <w:rsid w:val="0009275A"/>
    <w:rsid w:val="00095892"/>
    <w:rsid w:val="000A0672"/>
    <w:rsid w:val="000A1621"/>
    <w:rsid w:val="000A162D"/>
    <w:rsid w:val="000A1638"/>
    <w:rsid w:val="000A265E"/>
    <w:rsid w:val="000A2938"/>
    <w:rsid w:val="000A348F"/>
    <w:rsid w:val="000A5F6B"/>
    <w:rsid w:val="000A6841"/>
    <w:rsid w:val="000B4CD2"/>
    <w:rsid w:val="000B4E71"/>
    <w:rsid w:val="000C22B7"/>
    <w:rsid w:val="000C2CF0"/>
    <w:rsid w:val="000C4A72"/>
    <w:rsid w:val="000D08EB"/>
    <w:rsid w:val="000D0AAE"/>
    <w:rsid w:val="000D0D3A"/>
    <w:rsid w:val="000D1819"/>
    <w:rsid w:val="000D3090"/>
    <w:rsid w:val="000D5430"/>
    <w:rsid w:val="000D692F"/>
    <w:rsid w:val="000D6E0F"/>
    <w:rsid w:val="000E0677"/>
    <w:rsid w:val="000E161C"/>
    <w:rsid w:val="000E3184"/>
    <w:rsid w:val="000E36E6"/>
    <w:rsid w:val="000E4D85"/>
    <w:rsid w:val="000E5D70"/>
    <w:rsid w:val="000E6FEC"/>
    <w:rsid w:val="000F11C6"/>
    <w:rsid w:val="000F2A83"/>
    <w:rsid w:val="000F434F"/>
    <w:rsid w:val="00101F41"/>
    <w:rsid w:val="00102211"/>
    <w:rsid w:val="001022D6"/>
    <w:rsid w:val="001029B5"/>
    <w:rsid w:val="00105C82"/>
    <w:rsid w:val="00107BED"/>
    <w:rsid w:val="0011107C"/>
    <w:rsid w:val="00111CD1"/>
    <w:rsid w:val="00114C1D"/>
    <w:rsid w:val="00115265"/>
    <w:rsid w:val="001168AC"/>
    <w:rsid w:val="00116FCF"/>
    <w:rsid w:val="00120255"/>
    <w:rsid w:val="00120E57"/>
    <w:rsid w:val="00122550"/>
    <w:rsid w:val="001318BF"/>
    <w:rsid w:val="00140FEB"/>
    <w:rsid w:val="0014315F"/>
    <w:rsid w:val="00145B81"/>
    <w:rsid w:val="00145D27"/>
    <w:rsid w:val="001474AF"/>
    <w:rsid w:val="00152EC8"/>
    <w:rsid w:val="00154359"/>
    <w:rsid w:val="0015468E"/>
    <w:rsid w:val="00155060"/>
    <w:rsid w:val="00155B34"/>
    <w:rsid w:val="00166F32"/>
    <w:rsid w:val="0016789E"/>
    <w:rsid w:val="001703D8"/>
    <w:rsid w:val="00170B86"/>
    <w:rsid w:val="00173213"/>
    <w:rsid w:val="00174537"/>
    <w:rsid w:val="00175AFA"/>
    <w:rsid w:val="00175E27"/>
    <w:rsid w:val="001803BA"/>
    <w:rsid w:val="001956A4"/>
    <w:rsid w:val="00197DC2"/>
    <w:rsid w:val="001A0A9F"/>
    <w:rsid w:val="001A25E2"/>
    <w:rsid w:val="001A2B5C"/>
    <w:rsid w:val="001A3FAA"/>
    <w:rsid w:val="001B0A74"/>
    <w:rsid w:val="001B23D7"/>
    <w:rsid w:val="001B2E4B"/>
    <w:rsid w:val="001B4C28"/>
    <w:rsid w:val="001B55E8"/>
    <w:rsid w:val="001B6D31"/>
    <w:rsid w:val="001B7AEF"/>
    <w:rsid w:val="001C1F3D"/>
    <w:rsid w:val="001C485F"/>
    <w:rsid w:val="001C76A3"/>
    <w:rsid w:val="001D44DA"/>
    <w:rsid w:val="001D4E11"/>
    <w:rsid w:val="001D5A10"/>
    <w:rsid w:val="001D6AA4"/>
    <w:rsid w:val="001D7691"/>
    <w:rsid w:val="001E18D2"/>
    <w:rsid w:val="001E2B78"/>
    <w:rsid w:val="001E66D8"/>
    <w:rsid w:val="001F23C4"/>
    <w:rsid w:val="001F3AA6"/>
    <w:rsid w:val="001F6175"/>
    <w:rsid w:val="001F6F1C"/>
    <w:rsid w:val="00200035"/>
    <w:rsid w:val="00200C28"/>
    <w:rsid w:val="00202537"/>
    <w:rsid w:val="0020618E"/>
    <w:rsid w:val="00207F95"/>
    <w:rsid w:val="00213286"/>
    <w:rsid w:val="00213A0D"/>
    <w:rsid w:val="0021410A"/>
    <w:rsid w:val="00221274"/>
    <w:rsid w:val="00221383"/>
    <w:rsid w:val="00221B22"/>
    <w:rsid w:val="00233664"/>
    <w:rsid w:val="002351F1"/>
    <w:rsid w:val="00235612"/>
    <w:rsid w:val="0024090D"/>
    <w:rsid w:val="00245982"/>
    <w:rsid w:val="0025291C"/>
    <w:rsid w:val="00256E5A"/>
    <w:rsid w:val="002573D7"/>
    <w:rsid w:val="00261A47"/>
    <w:rsid w:val="00264B4F"/>
    <w:rsid w:val="002656AE"/>
    <w:rsid w:val="00265915"/>
    <w:rsid w:val="00271C4D"/>
    <w:rsid w:val="00272115"/>
    <w:rsid w:val="0027505D"/>
    <w:rsid w:val="00275B9F"/>
    <w:rsid w:val="002761E8"/>
    <w:rsid w:val="00280305"/>
    <w:rsid w:val="00285A4B"/>
    <w:rsid w:val="00286D03"/>
    <w:rsid w:val="0028773B"/>
    <w:rsid w:val="00291004"/>
    <w:rsid w:val="00291E1B"/>
    <w:rsid w:val="00293ED6"/>
    <w:rsid w:val="00296D27"/>
    <w:rsid w:val="002A4A97"/>
    <w:rsid w:val="002A5E32"/>
    <w:rsid w:val="002B11BF"/>
    <w:rsid w:val="002B17FA"/>
    <w:rsid w:val="002B3C37"/>
    <w:rsid w:val="002B3D53"/>
    <w:rsid w:val="002B623D"/>
    <w:rsid w:val="002B789A"/>
    <w:rsid w:val="002B7C1E"/>
    <w:rsid w:val="002C0B1D"/>
    <w:rsid w:val="002C587D"/>
    <w:rsid w:val="002C5DEC"/>
    <w:rsid w:val="002C5ED5"/>
    <w:rsid w:val="002C6706"/>
    <w:rsid w:val="002C6F67"/>
    <w:rsid w:val="002D0BBA"/>
    <w:rsid w:val="002D5530"/>
    <w:rsid w:val="002D5BB5"/>
    <w:rsid w:val="002D7180"/>
    <w:rsid w:val="002D72C6"/>
    <w:rsid w:val="002E0777"/>
    <w:rsid w:val="002E08D1"/>
    <w:rsid w:val="002E2B8E"/>
    <w:rsid w:val="002E3381"/>
    <w:rsid w:val="002E6816"/>
    <w:rsid w:val="002E7957"/>
    <w:rsid w:val="002F0102"/>
    <w:rsid w:val="002F6FB4"/>
    <w:rsid w:val="0030290D"/>
    <w:rsid w:val="00305726"/>
    <w:rsid w:val="00305CD9"/>
    <w:rsid w:val="00307240"/>
    <w:rsid w:val="003101A6"/>
    <w:rsid w:val="00314C46"/>
    <w:rsid w:val="003167D8"/>
    <w:rsid w:val="00323FD9"/>
    <w:rsid w:val="00324BA5"/>
    <w:rsid w:val="003266D3"/>
    <w:rsid w:val="00327182"/>
    <w:rsid w:val="00327720"/>
    <w:rsid w:val="003334A7"/>
    <w:rsid w:val="003358F6"/>
    <w:rsid w:val="003369BA"/>
    <w:rsid w:val="00341BD4"/>
    <w:rsid w:val="0034350A"/>
    <w:rsid w:val="003436DB"/>
    <w:rsid w:val="00347F7A"/>
    <w:rsid w:val="003517D8"/>
    <w:rsid w:val="00352B83"/>
    <w:rsid w:val="00363738"/>
    <w:rsid w:val="0036602B"/>
    <w:rsid w:val="00366384"/>
    <w:rsid w:val="0036656A"/>
    <w:rsid w:val="00370991"/>
    <w:rsid w:val="0037529F"/>
    <w:rsid w:val="00376A53"/>
    <w:rsid w:val="00380BFF"/>
    <w:rsid w:val="003819AC"/>
    <w:rsid w:val="003827F2"/>
    <w:rsid w:val="003836E3"/>
    <w:rsid w:val="00385E34"/>
    <w:rsid w:val="00385F33"/>
    <w:rsid w:val="00386111"/>
    <w:rsid w:val="00387F58"/>
    <w:rsid w:val="00390502"/>
    <w:rsid w:val="00394D02"/>
    <w:rsid w:val="0039580F"/>
    <w:rsid w:val="0039696E"/>
    <w:rsid w:val="00397707"/>
    <w:rsid w:val="003A40C9"/>
    <w:rsid w:val="003A4A7D"/>
    <w:rsid w:val="003A6036"/>
    <w:rsid w:val="003A769C"/>
    <w:rsid w:val="003A7712"/>
    <w:rsid w:val="003B0236"/>
    <w:rsid w:val="003B4B65"/>
    <w:rsid w:val="003C4105"/>
    <w:rsid w:val="003C6488"/>
    <w:rsid w:val="003D37D2"/>
    <w:rsid w:val="003D7358"/>
    <w:rsid w:val="003E1383"/>
    <w:rsid w:val="003E13CD"/>
    <w:rsid w:val="003E62EB"/>
    <w:rsid w:val="003E7CC9"/>
    <w:rsid w:val="003F0714"/>
    <w:rsid w:val="003F3FCB"/>
    <w:rsid w:val="003F4851"/>
    <w:rsid w:val="003F49C8"/>
    <w:rsid w:val="003F57C7"/>
    <w:rsid w:val="00401B00"/>
    <w:rsid w:val="00401E71"/>
    <w:rsid w:val="00402530"/>
    <w:rsid w:val="00406E55"/>
    <w:rsid w:val="00406F17"/>
    <w:rsid w:val="00407046"/>
    <w:rsid w:val="00410883"/>
    <w:rsid w:val="00410D67"/>
    <w:rsid w:val="00412A7D"/>
    <w:rsid w:val="00415127"/>
    <w:rsid w:val="0041629C"/>
    <w:rsid w:val="00416E7B"/>
    <w:rsid w:val="00420741"/>
    <w:rsid w:val="004217D9"/>
    <w:rsid w:val="00426C9A"/>
    <w:rsid w:val="004271ED"/>
    <w:rsid w:val="00430535"/>
    <w:rsid w:val="00431ABB"/>
    <w:rsid w:val="00431FC7"/>
    <w:rsid w:val="00432ECD"/>
    <w:rsid w:val="0043431E"/>
    <w:rsid w:val="004362AF"/>
    <w:rsid w:val="00436BC7"/>
    <w:rsid w:val="0043755E"/>
    <w:rsid w:val="00442DFB"/>
    <w:rsid w:val="004471A7"/>
    <w:rsid w:val="00451A1F"/>
    <w:rsid w:val="00452258"/>
    <w:rsid w:val="00460046"/>
    <w:rsid w:val="004644CA"/>
    <w:rsid w:val="0046537D"/>
    <w:rsid w:val="0046601C"/>
    <w:rsid w:val="00467484"/>
    <w:rsid w:val="00471318"/>
    <w:rsid w:val="004721D7"/>
    <w:rsid w:val="00473A9D"/>
    <w:rsid w:val="00473DB3"/>
    <w:rsid w:val="004756A2"/>
    <w:rsid w:val="00477201"/>
    <w:rsid w:val="00482A4B"/>
    <w:rsid w:val="00486028"/>
    <w:rsid w:val="00493516"/>
    <w:rsid w:val="0049353D"/>
    <w:rsid w:val="00494133"/>
    <w:rsid w:val="004A08F3"/>
    <w:rsid w:val="004A4019"/>
    <w:rsid w:val="004A427B"/>
    <w:rsid w:val="004A49E4"/>
    <w:rsid w:val="004A4DB2"/>
    <w:rsid w:val="004B2214"/>
    <w:rsid w:val="004B2B32"/>
    <w:rsid w:val="004B2E46"/>
    <w:rsid w:val="004B321A"/>
    <w:rsid w:val="004B45A7"/>
    <w:rsid w:val="004B763D"/>
    <w:rsid w:val="004C054F"/>
    <w:rsid w:val="004C0EFB"/>
    <w:rsid w:val="004C302C"/>
    <w:rsid w:val="004C50D5"/>
    <w:rsid w:val="004C67B8"/>
    <w:rsid w:val="004D0470"/>
    <w:rsid w:val="004D0545"/>
    <w:rsid w:val="004D168A"/>
    <w:rsid w:val="004D2302"/>
    <w:rsid w:val="004D2803"/>
    <w:rsid w:val="004D430F"/>
    <w:rsid w:val="004D4788"/>
    <w:rsid w:val="004E01E5"/>
    <w:rsid w:val="004E1171"/>
    <w:rsid w:val="004E28C2"/>
    <w:rsid w:val="004E379E"/>
    <w:rsid w:val="004E63E9"/>
    <w:rsid w:val="004E668D"/>
    <w:rsid w:val="004E66D8"/>
    <w:rsid w:val="004F0102"/>
    <w:rsid w:val="004F47BA"/>
    <w:rsid w:val="004F6530"/>
    <w:rsid w:val="005064E0"/>
    <w:rsid w:val="00510923"/>
    <w:rsid w:val="005113C2"/>
    <w:rsid w:val="00512776"/>
    <w:rsid w:val="005155FF"/>
    <w:rsid w:val="00515B20"/>
    <w:rsid w:val="00517604"/>
    <w:rsid w:val="005210E7"/>
    <w:rsid w:val="00521CAF"/>
    <w:rsid w:val="00522E0A"/>
    <w:rsid w:val="00525BC9"/>
    <w:rsid w:val="005304DD"/>
    <w:rsid w:val="00531315"/>
    <w:rsid w:val="00531667"/>
    <w:rsid w:val="00534F1F"/>
    <w:rsid w:val="00535951"/>
    <w:rsid w:val="0054102E"/>
    <w:rsid w:val="00546EC3"/>
    <w:rsid w:val="00547194"/>
    <w:rsid w:val="00550ED0"/>
    <w:rsid w:val="00551E70"/>
    <w:rsid w:val="0055481A"/>
    <w:rsid w:val="00557505"/>
    <w:rsid w:val="0056029B"/>
    <w:rsid w:val="00560E08"/>
    <w:rsid w:val="00562AB9"/>
    <w:rsid w:val="00563660"/>
    <w:rsid w:val="00563C4F"/>
    <w:rsid w:val="00565BA8"/>
    <w:rsid w:val="00566081"/>
    <w:rsid w:val="005662FB"/>
    <w:rsid w:val="00571483"/>
    <w:rsid w:val="0057163D"/>
    <w:rsid w:val="005727FB"/>
    <w:rsid w:val="005762AB"/>
    <w:rsid w:val="00577FAC"/>
    <w:rsid w:val="00582CF3"/>
    <w:rsid w:val="00584038"/>
    <w:rsid w:val="00587502"/>
    <w:rsid w:val="005A081F"/>
    <w:rsid w:val="005A0D20"/>
    <w:rsid w:val="005A5A42"/>
    <w:rsid w:val="005A5EED"/>
    <w:rsid w:val="005A7AB1"/>
    <w:rsid w:val="005B35E6"/>
    <w:rsid w:val="005B534B"/>
    <w:rsid w:val="005B5695"/>
    <w:rsid w:val="005C4278"/>
    <w:rsid w:val="005C5057"/>
    <w:rsid w:val="005C5A58"/>
    <w:rsid w:val="005C6D12"/>
    <w:rsid w:val="005D107F"/>
    <w:rsid w:val="005D50FB"/>
    <w:rsid w:val="005D5FFD"/>
    <w:rsid w:val="005D6164"/>
    <w:rsid w:val="005E2706"/>
    <w:rsid w:val="005E3454"/>
    <w:rsid w:val="005E4750"/>
    <w:rsid w:val="005E4C44"/>
    <w:rsid w:val="005E6D2E"/>
    <w:rsid w:val="005F07A2"/>
    <w:rsid w:val="005F154D"/>
    <w:rsid w:val="005F29E6"/>
    <w:rsid w:val="005F52F4"/>
    <w:rsid w:val="005F57FD"/>
    <w:rsid w:val="00600C17"/>
    <w:rsid w:val="006014CB"/>
    <w:rsid w:val="00601AED"/>
    <w:rsid w:val="00607B23"/>
    <w:rsid w:val="00611D36"/>
    <w:rsid w:val="00612B16"/>
    <w:rsid w:val="006162F4"/>
    <w:rsid w:val="00616B2D"/>
    <w:rsid w:val="006208CE"/>
    <w:rsid w:val="006240F3"/>
    <w:rsid w:val="0062495F"/>
    <w:rsid w:val="006250E7"/>
    <w:rsid w:val="0062571E"/>
    <w:rsid w:val="0062749D"/>
    <w:rsid w:val="00630C45"/>
    <w:rsid w:val="00633D1C"/>
    <w:rsid w:val="006342D8"/>
    <w:rsid w:val="00634320"/>
    <w:rsid w:val="006353FC"/>
    <w:rsid w:val="00635C65"/>
    <w:rsid w:val="006368A7"/>
    <w:rsid w:val="00636C55"/>
    <w:rsid w:val="006371A3"/>
    <w:rsid w:val="00644B44"/>
    <w:rsid w:val="00644F4E"/>
    <w:rsid w:val="006452F6"/>
    <w:rsid w:val="006464A9"/>
    <w:rsid w:val="00646C42"/>
    <w:rsid w:val="006550AA"/>
    <w:rsid w:val="00656FE0"/>
    <w:rsid w:val="0066128A"/>
    <w:rsid w:val="0066408B"/>
    <w:rsid w:val="0066434D"/>
    <w:rsid w:val="006651A6"/>
    <w:rsid w:val="006706CF"/>
    <w:rsid w:val="00672EF0"/>
    <w:rsid w:val="006734C5"/>
    <w:rsid w:val="00674295"/>
    <w:rsid w:val="00674BFA"/>
    <w:rsid w:val="00675494"/>
    <w:rsid w:val="00677128"/>
    <w:rsid w:val="006775B4"/>
    <w:rsid w:val="00677E03"/>
    <w:rsid w:val="00682C55"/>
    <w:rsid w:val="00683992"/>
    <w:rsid w:val="0069318E"/>
    <w:rsid w:val="0069383F"/>
    <w:rsid w:val="0069482B"/>
    <w:rsid w:val="00694C5A"/>
    <w:rsid w:val="00694FD8"/>
    <w:rsid w:val="00695FC0"/>
    <w:rsid w:val="006A0B81"/>
    <w:rsid w:val="006A1CEE"/>
    <w:rsid w:val="006A21A0"/>
    <w:rsid w:val="006A4DC5"/>
    <w:rsid w:val="006A559A"/>
    <w:rsid w:val="006A694B"/>
    <w:rsid w:val="006A71C9"/>
    <w:rsid w:val="006B0DD9"/>
    <w:rsid w:val="006B2F04"/>
    <w:rsid w:val="006C31CE"/>
    <w:rsid w:val="006D20C5"/>
    <w:rsid w:val="006D31CC"/>
    <w:rsid w:val="006D3CFD"/>
    <w:rsid w:val="006D6CA2"/>
    <w:rsid w:val="006D7155"/>
    <w:rsid w:val="006E0709"/>
    <w:rsid w:val="006E08CC"/>
    <w:rsid w:val="006E2541"/>
    <w:rsid w:val="006E45EB"/>
    <w:rsid w:val="006E7755"/>
    <w:rsid w:val="00702968"/>
    <w:rsid w:val="00703095"/>
    <w:rsid w:val="00703314"/>
    <w:rsid w:val="007037BA"/>
    <w:rsid w:val="00707656"/>
    <w:rsid w:val="00710117"/>
    <w:rsid w:val="0071075D"/>
    <w:rsid w:val="00712E2F"/>
    <w:rsid w:val="00713ED5"/>
    <w:rsid w:val="0071593F"/>
    <w:rsid w:val="00721089"/>
    <w:rsid w:val="00724223"/>
    <w:rsid w:val="00724FED"/>
    <w:rsid w:val="00725725"/>
    <w:rsid w:val="007262B8"/>
    <w:rsid w:val="00727B9E"/>
    <w:rsid w:val="00727C4F"/>
    <w:rsid w:val="00731C70"/>
    <w:rsid w:val="00732854"/>
    <w:rsid w:val="00737775"/>
    <w:rsid w:val="00737D13"/>
    <w:rsid w:val="00741CB4"/>
    <w:rsid w:val="00742FAD"/>
    <w:rsid w:val="00747107"/>
    <w:rsid w:val="007530D6"/>
    <w:rsid w:val="00754441"/>
    <w:rsid w:val="00755BE2"/>
    <w:rsid w:val="00756129"/>
    <w:rsid w:val="007564D6"/>
    <w:rsid w:val="00756A9B"/>
    <w:rsid w:val="00757415"/>
    <w:rsid w:val="00757992"/>
    <w:rsid w:val="00761AB8"/>
    <w:rsid w:val="007620B2"/>
    <w:rsid w:val="00762C7E"/>
    <w:rsid w:val="00764A10"/>
    <w:rsid w:val="007650EE"/>
    <w:rsid w:val="007657AC"/>
    <w:rsid w:val="00765970"/>
    <w:rsid w:val="00767156"/>
    <w:rsid w:val="00767EBB"/>
    <w:rsid w:val="00771BD6"/>
    <w:rsid w:val="0078379D"/>
    <w:rsid w:val="00783E18"/>
    <w:rsid w:val="00787495"/>
    <w:rsid w:val="00787709"/>
    <w:rsid w:val="00791A81"/>
    <w:rsid w:val="00792A6A"/>
    <w:rsid w:val="00793219"/>
    <w:rsid w:val="00794000"/>
    <w:rsid w:val="0079479A"/>
    <w:rsid w:val="00795A3C"/>
    <w:rsid w:val="00796664"/>
    <w:rsid w:val="007A1211"/>
    <w:rsid w:val="007A1DE6"/>
    <w:rsid w:val="007A4CF0"/>
    <w:rsid w:val="007A5D39"/>
    <w:rsid w:val="007C0F92"/>
    <w:rsid w:val="007C3B14"/>
    <w:rsid w:val="007C5CF1"/>
    <w:rsid w:val="007D1529"/>
    <w:rsid w:val="007D1EC8"/>
    <w:rsid w:val="007D2A1E"/>
    <w:rsid w:val="007D3AD2"/>
    <w:rsid w:val="007D3D41"/>
    <w:rsid w:val="007D3DEC"/>
    <w:rsid w:val="007D462E"/>
    <w:rsid w:val="007D6588"/>
    <w:rsid w:val="007E18A4"/>
    <w:rsid w:val="007E568B"/>
    <w:rsid w:val="007E5735"/>
    <w:rsid w:val="007F3285"/>
    <w:rsid w:val="007F4C2E"/>
    <w:rsid w:val="00801690"/>
    <w:rsid w:val="00801829"/>
    <w:rsid w:val="00801CA0"/>
    <w:rsid w:val="00802B9D"/>
    <w:rsid w:val="00802BBC"/>
    <w:rsid w:val="00806D14"/>
    <w:rsid w:val="00806D21"/>
    <w:rsid w:val="0081075D"/>
    <w:rsid w:val="00810979"/>
    <w:rsid w:val="0081162D"/>
    <w:rsid w:val="008138D2"/>
    <w:rsid w:val="008335AB"/>
    <w:rsid w:val="00836401"/>
    <w:rsid w:val="00837D79"/>
    <w:rsid w:val="0084127D"/>
    <w:rsid w:val="008446EF"/>
    <w:rsid w:val="00845A42"/>
    <w:rsid w:val="00847F48"/>
    <w:rsid w:val="00850243"/>
    <w:rsid w:val="00853404"/>
    <w:rsid w:val="0085360A"/>
    <w:rsid w:val="00853ED1"/>
    <w:rsid w:val="00856699"/>
    <w:rsid w:val="00862229"/>
    <w:rsid w:val="0086546E"/>
    <w:rsid w:val="00872553"/>
    <w:rsid w:val="00873233"/>
    <w:rsid w:val="00873D4F"/>
    <w:rsid w:val="00873E20"/>
    <w:rsid w:val="00874718"/>
    <w:rsid w:val="0088366B"/>
    <w:rsid w:val="00885BE3"/>
    <w:rsid w:val="00886013"/>
    <w:rsid w:val="00890C27"/>
    <w:rsid w:val="0089310C"/>
    <w:rsid w:val="00895A73"/>
    <w:rsid w:val="00897A61"/>
    <w:rsid w:val="008A204B"/>
    <w:rsid w:val="008A27A8"/>
    <w:rsid w:val="008A2A23"/>
    <w:rsid w:val="008A36E0"/>
    <w:rsid w:val="008A7AC9"/>
    <w:rsid w:val="008A7BFB"/>
    <w:rsid w:val="008B01D4"/>
    <w:rsid w:val="008B1418"/>
    <w:rsid w:val="008B3DAF"/>
    <w:rsid w:val="008B4888"/>
    <w:rsid w:val="008B6210"/>
    <w:rsid w:val="008B7D80"/>
    <w:rsid w:val="008C264B"/>
    <w:rsid w:val="008C28C0"/>
    <w:rsid w:val="008C5686"/>
    <w:rsid w:val="008C5CA3"/>
    <w:rsid w:val="008C7BD5"/>
    <w:rsid w:val="008D1601"/>
    <w:rsid w:val="008D5C0D"/>
    <w:rsid w:val="008E2F97"/>
    <w:rsid w:val="008E32B3"/>
    <w:rsid w:val="008E5C16"/>
    <w:rsid w:val="008F03B6"/>
    <w:rsid w:val="008F437D"/>
    <w:rsid w:val="008F5A0B"/>
    <w:rsid w:val="008F64F0"/>
    <w:rsid w:val="00901C57"/>
    <w:rsid w:val="00904A92"/>
    <w:rsid w:val="00905DDC"/>
    <w:rsid w:val="00905F8E"/>
    <w:rsid w:val="00911BB0"/>
    <w:rsid w:val="009139ED"/>
    <w:rsid w:val="00914ADC"/>
    <w:rsid w:val="00914EDC"/>
    <w:rsid w:val="009163F4"/>
    <w:rsid w:val="009166FE"/>
    <w:rsid w:val="00926AD1"/>
    <w:rsid w:val="009310B3"/>
    <w:rsid w:val="00932808"/>
    <w:rsid w:val="00933E03"/>
    <w:rsid w:val="0093579A"/>
    <w:rsid w:val="0093782B"/>
    <w:rsid w:val="009402D6"/>
    <w:rsid w:val="00944508"/>
    <w:rsid w:val="00944577"/>
    <w:rsid w:val="00944C7E"/>
    <w:rsid w:val="00944FAB"/>
    <w:rsid w:val="00952559"/>
    <w:rsid w:val="009576E5"/>
    <w:rsid w:val="00961165"/>
    <w:rsid w:val="00961D2D"/>
    <w:rsid w:val="00967386"/>
    <w:rsid w:val="00967C47"/>
    <w:rsid w:val="00967CE1"/>
    <w:rsid w:val="00967FFB"/>
    <w:rsid w:val="009712FA"/>
    <w:rsid w:val="00973FEB"/>
    <w:rsid w:val="009748A2"/>
    <w:rsid w:val="00974AC0"/>
    <w:rsid w:val="0098125E"/>
    <w:rsid w:val="009858CB"/>
    <w:rsid w:val="0098652B"/>
    <w:rsid w:val="0098657C"/>
    <w:rsid w:val="00986C4A"/>
    <w:rsid w:val="00990CA5"/>
    <w:rsid w:val="0099241A"/>
    <w:rsid w:val="009931BC"/>
    <w:rsid w:val="00993671"/>
    <w:rsid w:val="009A0E22"/>
    <w:rsid w:val="009A164F"/>
    <w:rsid w:val="009A1713"/>
    <w:rsid w:val="009A191F"/>
    <w:rsid w:val="009A519B"/>
    <w:rsid w:val="009A6BFD"/>
    <w:rsid w:val="009A6E78"/>
    <w:rsid w:val="009A7592"/>
    <w:rsid w:val="009B1810"/>
    <w:rsid w:val="009B2C0A"/>
    <w:rsid w:val="009B703B"/>
    <w:rsid w:val="009C0271"/>
    <w:rsid w:val="009C0FE2"/>
    <w:rsid w:val="009C1A43"/>
    <w:rsid w:val="009C2208"/>
    <w:rsid w:val="009C43B4"/>
    <w:rsid w:val="009C56EB"/>
    <w:rsid w:val="009D3048"/>
    <w:rsid w:val="009D3D67"/>
    <w:rsid w:val="009D3DCD"/>
    <w:rsid w:val="009D6538"/>
    <w:rsid w:val="009D7E6D"/>
    <w:rsid w:val="009E160A"/>
    <w:rsid w:val="009E77C5"/>
    <w:rsid w:val="009F6525"/>
    <w:rsid w:val="00A0493F"/>
    <w:rsid w:val="00A05739"/>
    <w:rsid w:val="00A1271F"/>
    <w:rsid w:val="00A16D46"/>
    <w:rsid w:val="00A21B6B"/>
    <w:rsid w:val="00A23AD5"/>
    <w:rsid w:val="00A42C36"/>
    <w:rsid w:val="00A431F2"/>
    <w:rsid w:val="00A45278"/>
    <w:rsid w:val="00A460AA"/>
    <w:rsid w:val="00A46387"/>
    <w:rsid w:val="00A507C2"/>
    <w:rsid w:val="00A51AE0"/>
    <w:rsid w:val="00A531FF"/>
    <w:rsid w:val="00A533EC"/>
    <w:rsid w:val="00A535B3"/>
    <w:rsid w:val="00A537C1"/>
    <w:rsid w:val="00A54628"/>
    <w:rsid w:val="00A5473C"/>
    <w:rsid w:val="00A558BE"/>
    <w:rsid w:val="00A566EC"/>
    <w:rsid w:val="00A57498"/>
    <w:rsid w:val="00A6014E"/>
    <w:rsid w:val="00A645C3"/>
    <w:rsid w:val="00A71BFA"/>
    <w:rsid w:val="00A74B1F"/>
    <w:rsid w:val="00A74D32"/>
    <w:rsid w:val="00A75BCA"/>
    <w:rsid w:val="00A77EC9"/>
    <w:rsid w:val="00A84F17"/>
    <w:rsid w:val="00A84FF8"/>
    <w:rsid w:val="00A90CA8"/>
    <w:rsid w:val="00A911FD"/>
    <w:rsid w:val="00A9147E"/>
    <w:rsid w:val="00A9440C"/>
    <w:rsid w:val="00A956DE"/>
    <w:rsid w:val="00A96891"/>
    <w:rsid w:val="00A97DED"/>
    <w:rsid w:val="00AA7730"/>
    <w:rsid w:val="00AB35F0"/>
    <w:rsid w:val="00AB4402"/>
    <w:rsid w:val="00AB6613"/>
    <w:rsid w:val="00AB6D74"/>
    <w:rsid w:val="00AC05E4"/>
    <w:rsid w:val="00AC0CE9"/>
    <w:rsid w:val="00AC22AD"/>
    <w:rsid w:val="00AC2561"/>
    <w:rsid w:val="00AC2D81"/>
    <w:rsid w:val="00AC3AA1"/>
    <w:rsid w:val="00AC40DC"/>
    <w:rsid w:val="00AC5F4F"/>
    <w:rsid w:val="00AC6851"/>
    <w:rsid w:val="00AC76EC"/>
    <w:rsid w:val="00AD189D"/>
    <w:rsid w:val="00AD2DEE"/>
    <w:rsid w:val="00AD52DC"/>
    <w:rsid w:val="00AD5500"/>
    <w:rsid w:val="00AD5674"/>
    <w:rsid w:val="00AD5D26"/>
    <w:rsid w:val="00AD6E1B"/>
    <w:rsid w:val="00AE1109"/>
    <w:rsid w:val="00AE1DAF"/>
    <w:rsid w:val="00AE1FE6"/>
    <w:rsid w:val="00AE47A2"/>
    <w:rsid w:val="00AE570E"/>
    <w:rsid w:val="00AF2FAF"/>
    <w:rsid w:val="00AF41D1"/>
    <w:rsid w:val="00AF55B8"/>
    <w:rsid w:val="00AF587E"/>
    <w:rsid w:val="00AF5A05"/>
    <w:rsid w:val="00B04AB7"/>
    <w:rsid w:val="00B0574F"/>
    <w:rsid w:val="00B07BC7"/>
    <w:rsid w:val="00B110FD"/>
    <w:rsid w:val="00B146A0"/>
    <w:rsid w:val="00B151DB"/>
    <w:rsid w:val="00B230AA"/>
    <w:rsid w:val="00B24F57"/>
    <w:rsid w:val="00B2688F"/>
    <w:rsid w:val="00B31E42"/>
    <w:rsid w:val="00B3553E"/>
    <w:rsid w:val="00B3573B"/>
    <w:rsid w:val="00B35CEC"/>
    <w:rsid w:val="00B42425"/>
    <w:rsid w:val="00B508C4"/>
    <w:rsid w:val="00B518F3"/>
    <w:rsid w:val="00B53EC6"/>
    <w:rsid w:val="00B5684A"/>
    <w:rsid w:val="00B60F27"/>
    <w:rsid w:val="00B6263C"/>
    <w:rsid w:val="00B63693"/>
    <w:rsid w:val="00B63983"/>
    <w:rsid w:val="00B67E0C"/>
    <w:rsid w:val="00B71160"/>
    <w:rsid w:val="00B81F54"/>
    <w:rsid w:val="00B83A34"/>
    <w:rsid w:val="00B87F45"/>
    <w:rsid w:val="00B92EFB"/>
    <w:rsid w:val="00B94E44"/>
    <w:rsid w:val="00B95AD2"/>
    <w:rsid w:val="00B96C02"/>
    <w:rsid w:val="00B97CC2"/>
    <w:rsid w:val="00BA02EF"/>
    <w:rsid w:val="00BA0BBF"/>
    <w:rsid w:val="00BA119D"/>
    <w:rsid w:val="00BA28B7"/>
    <w:rsid w:val="00BA5022"/>
    <w:rsid w:val="00BA7A70"/>
    <w:rsid w:val="00BB1F0B"/>
    <w:rsid w:val="00BB232F"/>
    <w:rsid w:val="00BB7499"/>
    <w:rsid w:val="00BB7D33"/>
    <w:rsid w:val="00BC1419"/>
    <w:rsid w:val="00BC2BBA"/>
    <w:rsid w:val="00BC53DD"/>
    <w:rsid w:val="00BC6863"/>
    <w:rsid w:val="00BD44B1"/>
    <w:rsid w:val="00BE5B7B"/>
    <w:rsid w:val="00BE6D80"/>
    <w:rsid w:val="00BE7D8A"/>
    <w:rsid w:val="00BF100A"/>
    <w:rsid w:val="00BF2909"/>
    <w:rsid w:val="00BF63E9"/>
    <w:rsid w:val="00C02FEA"/>
    <w:rsid w:val="00C156FE"/>
    <w:rsid w:val="00C2233B"/>
    <w:rsid w:val="00C24AC0"/>
    <w:rsid w:val="00C30391"/>
    <w:rsid w:val="00C31A33"/>
    <w:rsid w:val="00C331BC"/>
    <w:rsid w:val="00C33A13"/>
    <w:rsid w:val="00C35E56"/>
    <w:rsid w:val="00C3682B"/>
    <w:rsid w:val="00C3745E"/>
    <w:rsid w:val="00C468D0"/>
    <w:rsid w:val="00C47A61"/>
    <w:rsid w:val="00C513D0"/>
    <w:rsid w:val="00C51D6C"/>
    <w:rsid w:val="00C52336"/>
    <w:rsid w:val="00C56DC5"/>
    <w:rsid w:val="00C627E0"/>
    <w:rsid w:val="00C62EF2"/>
    <w:rsid w:val="00C65665"/>
    <w:rsid w:val="00C74BD2"/>
    <w:rsid w:val="00C76E0B"/>
    <w:rsid w:val="00C80F5A"/>
    <w:rsid w:val="00C820F1"/>
    <w:rsid w:val="00C82AC5"/>
    <w:rsid w:val="00C82EC5"/>
    <w:rsid w:val="00C84719"/>
    <w:rsid w:val="00C858C1"/>
    <w:rsid w:val="00C94FE9"/>
    <w:rsid w:val="00CA24FB"/>
    <w:rsid w:val="00CA50C0"/>
    <w:rsid w:val="00CB0B88"/>
    <w:rsid w:val="00CB4966"/>
    <w:rsid w:val="00CB675B"/>
    <w:rsid w:val="00CC1242"/>
    <w:rsid w:val="00CC2E3B"/>
    <w:rsid w:val="00CC3731"/>
    <w:rsid w:val="00CC4A54"/>
    <w:rsid w:val="00CC5F2A"/>
    <w:rsid w:val="00CC772A"/>
    <w:rsid w:val="00CD7543"/>
    <w:rsid w:val="00CE1555"/>
    <w:rsid w:val="00CE24E2"/>
    <w:rsid w:val="00CE2666"/>
    <w:rsid w:val="00CE5455"/>
    <w:rsid w:val="00CE5804"/>
    <w:rsid w:val="00CE749A"/>
    <w:rsid w:val="00CE757C"/>
    <w:rsid w:val="00CF3DE2"/>
    <w:rsid w:val="00CF4E4C"/>
    <w:rsid w:val="00D10F00"/>
    <w:rsid w:val="00D13914"/>
    <w:rsid w:val="00D155FB"/>
    <w:rsid w:val="00D17942"/>
    <w:rsid w:val="00D22B63"/>
    <w:rsid w:val="00D3310F"/>
    <w:rsid w:val="00D405BC"/>
    <w:rsid w:val="00D40835"/>
    <w:rsid w:val="00D447DD"/>
    <w:rsid w:val="00D473D2"/>
    <w:rsid w:val="00D47B96"/>
    <w:rsid w:val="00D5355C"/>
    <w:rsid w:val="00D55C9E"/>
    <w:rsid w:val="00D60459"/>
    <w:rsid w:val="00D60534"/>
    <w:rsid w:val="00D6236D"/>
    <w:rsid w:val="00D65F8F"/>
    <w:rsid w:val="00D673D0"/>
    <w:rsid w:val="00D678C8"/>
    <w:rsid w:val="00D71066"/>
    <w:rsid w:val="00D720DD"/>
    <w:rsid w:val="00D752CA"/>
    <w:rsid w:val="00D775C8"/>
    <w:rsid w:val="00D8251B"/>
    <w:rsid w:val="00D86C3F"/>
    <w:rsid w:val="00D9104F"/>
    <w:rsid w:val="00D9107E"/>
    <w:rsid w:val="00D95B5F"/>
    <w:rsid w:val="00D95F00"/>
    <w:rsid w:val="00DA3BC4"/>
    <w:rsid w:val="00DA42B9"/>
    <w:rsid w:val="00DA62D9"/>
    <w:rsid w:val="00DA72C9"/>
    <w:rsid w:val="00DB0B49"/>
    <w:rsid w:val="00DB1347"/>
    <w:rsid w:val="00DB3BF0"/>
    <w:rsid w:val="00DC0C04"/>
    <w:rsid w:val="00DC1EC7"/>
    <w:rsid w:val="00DC3C48"/>
    <w:rsid w:val="00DC4726"/>
    <w:rsid w:val="00DC5AC2"/>
    <w:rsid w:val="00DD0F71"/>
    <w:rsid w:val="00DD2B9B"/>
    <w:rsid w:val="00DD46CC"/>
    <w:rsid w:val="00DD4FA4"/>
    <w:rsid w:val="00DD7A3A"/>
    <w:rsid w:val="00DE0CC2"/>
    <w:rsid w:val="00DE1736"/>
    <w:rsid w:val="00DE3C7E"/>
    <w:rsid w:val="00DF00CC"/>
    <w:rsid w:val="00DF2547"/>
    <w:rsid w:val="00DF5ED6"/>
    <w:rsid w:val="00E11303"/>
    <w:rsid w:val="00E1555E"/>
    <w:rsid w:val="00E21E30"/>
    <w:rsid w:val="00E22CB3"/>
    <w:rsid w:val="00E23598"/>
    <w:rsid w:val="00E31E26"/>
    <w:rsid w:val="00E326F4"/>
    <w:rsid w:val="00E37CE2"/>
    <w:rsid w:val="00E37ED0"/>
    <w:rsid w:val="00E4086F"/>
    <w:rsid w:val="00E453DB"/>
    <w:rsid w:val="00E46C6D"/>
    <w:rsid w:val="00E471C6"/>
    <w:rsid w:val="00E52F54"/>
    <w:rsid w:val="00E538BE"/>
    <w:rsid w:val="00E55B5D"/>
    <w:rsid w:val="00E5795C"/>
    <w:rsid w:val="00E60431"/>
    <w:rsid w:val="00E615FC"/>
    <w:rsid w:val="00E709E8"/>
    <w:rsid w:val="00E71CC8"/>
    <w:rsid w:val="00E7270B"/>
    <w:rsid w:val="00E7330F"/>
    <w:rsid w:val="00E7642D"/>
    <w:rsid w:val="00E77E01"/>
    <w:rsid w:val="00E80227"/>
    <w:rsid w:val="00E83D6C"/>
    <w:rsid w:val="00E862D3"/>
    <w:rsid w:val="00E86904"/>
    <w:rsid w:val="00E87BAD"/>
    <w:rsid w:val="00E975C9"/>
    <w:rsid w:val="00E97B8C"/>
    <w:rsid w:val="00E97CEE"/>
    <w:rsid w:val="00EA20B5"/>
    <w:rsid w:val="00EA3526"/>
    <w:rsid w:val="00EB55CB"/>
    <w:rsid w:val="00EB6B0C"/>
    <w:rsid w:val="00EB7163"/>
    <w:rsid w:val="00EC0AAE"/>
    <w:rsid w:val="00EC3DC6"/>
    <w:rsid w:val="00EC3E2B"/>
    <w:rsid w:val="00EC5DF8"/>
    <w:rsid w:val="00EC75C7"/>
    <w:rsid w:val="00ED3030"/>
    <w:rsid w:val="00ED4383"/>
    <w:rsid w:val="00ED4985"/>
    <w:rsid w:val="00ED4C87"/>
    <w:rsid w:val="00ED775C"/>
    <w:rsid w:val="00ED7EF9"/>
    <w:rsid w:val="00EE2828"/>
    <w:rsid w:val="00EE36A0"/>
    <w:rsid w:val="00EE4517"/>
    <w:rsid w:val="00EE4524"/>
    <w:rsid w:val="00EE7EF0"/>
    <w:rsid w:val="00EF1367"/>
    <w:rsid w:val="00EF3756"/>
    <w:rsid w:val="00EF3E30"/>
    <w:rsid w:val="00EF629C"/>
    <w:rsid w:val="00EF64E3"/>
    <w:rsid w:val="00EF71D8"/>
    <w:rsid w:val="00EF7E5C"/>
    <w:rsid w:val="00F00C83"/>
    <w:rsid w:val="00F015AD"/>
    <w:rsid w:val="00F03C65"/>
    <w:rsid w:val="00F04355"/>
    <w:rsid w:val="00F1163A"/>
    <w:rsid w:val="00F126BF"/>
    <w:rsid w:val="00F13DAA"/>
    <w:rsid w:val="00F143E5"/>
    <w:rsid w:val="00F14CC8"/>
    <w:rsid w:val="00F154F3"/>
    <w:rsid w:val="00F159DA"/>
    <w:rsid w:val="00F2010B"/>
    <w:rsid w:val="00F214CC"/>
    <w:rsid w:val="00F307A5"/>
    <w:rsid w:val="00F348DE"/>
    <w:rsid w:val="00F34B14"/>
    <w:rsid w:val="00F453D8"/>
    <w:rsid w:val="00F464E5"/>
    <w:rsid w:val="00F50413"/>
    <w:rsid w:val="00F50958"/>
    <w:rsid w:val="00F51382"/>
    <w:rsid w:val="00F520B7"/>
    <w:rsid w:val="00F548F3"/>
    <w:rsid w:val="00F57864"/>
    <w:rsid w:val="00F578DE"/>
    <w:rsid w:val="00F61D2D"/>
    <w:rsid w:val="00F66ACE"/>
    <w:rsid w:val="00F719E6"/>
    <w:rsid w:val="00F766F6"/>
    <w:rsid w:val="00F77AD9"/>
    <w:rsid w:val="00F823EB"/>
    <w:rsid w:val="00F82C26"/>
    <w:rsid w:val="00F82DFE"/>
    <w:rsid w:val="00F841F7"/>
    <w:rsid w:val="00F84252"/>
    <w:rsid w:val="00F86141"/>
    <w:rsid w:val="00F86AE5"/>
    <w:rsid w:val="00F87264"/>
    <w:rsid w:val="00F876C2"/>
    <w:rsid w:val="00F908F9"/>
    <w:rsid w:val="00F947AB"/>
    <w:rsid w:val="00F95FF2"/>
    <w:rsid w:val="00FA009D"/>
    <w:rsid w:val="00FA2322"/>
    <w:rsid w:val="00FA2E06"/>
    <w:rsid w:val="00FA3964"/>
    <w:rsid w:val="00FB0D8F"/>
    <w:rsid w:val="00FB5961"/>
    <w:rsid w:val="00FB79DE"/>
    <w:rsid w:val="00FC00E2"/>
    <w:rsid w:val="00FC1647"/>
    <w:rsid w:val="00FC1928"/>
    <w:rsid w:val="00FC1CBB"/>
    <w:rsid w:val="00FC6702"/>
    <w:rsid w:val="00FD0359"/>
    <w:rsid w:val="00FD04E8"/>
    <w:rsid w:val="00FD0F38"/>
    <w:rsid w:val="00FD1FD0"/>
    <w:rsid w:val="00FD77EA"/>
    <w:rsid w:val="00FE1D0F"/>
    <w:rsid w:val="00FE5723"/>
    <w:rsid w:val="00FE6C33"/>
    <w:rsid w:val="00FE7836"/>
    <w:rsid w:val="00FF1B2B"/>
    <w:rsid w:val="00FF1D5F"/>
    <w:rsid w:val="00FF2F0F"/>
    <w:rsid w:val="00FF2F5F"/>
    <w:rsid w:val="00FF5FA6"/>
    <w:rsid w:val="00FF66C2"/>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aliases w:val="Heading 2 - Nadpis 2. úrovně,14b B"/>
    <w:basedOn w:val="Normln"/>
    <w:next w:val="Normln"/>
    <w:link w:val="Nadpis2Char"/>
    <w:uiPriority w:val="99"/>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aliases w:val="Heading 2 - Nadpis 2. úrovně Char,14b B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customStyle="1" w:styleId="StylGaramond12bPROST">
    <w:name w:val="Styl Garamond 12 b. PROSTÝ"/>
    <w:basedOn w:val="Normln"/>
    <w:uiPriority w:val="99"/>
    <w:rsid w:val="006A21A0"/>
    <w:pPr>
      <w:spacing w:after="120" w:line="320" w:lineRule="atLeast"/>
      <w:jc w:val="both"/>
    </w:pPr>
    <w:rPr>
      <w:rFonts w:ascii="Garamond" w:eastAsia="Times New Roman" w:hAnsi="Garamond" w:cs="Garamond"/>
      <w:color w:val="394A58"/>
      <w:sz w:val="24"/>
      <w:szCs w:val="24"/>
      <w:lang w:eastAsia="cs-CZ"/>
    </w:rPr>
  </w:style>
  <w:style w:type="paragraph" w:customStyle="1" w:styleId="RLslovanodstavec">
    <w:name w:val="RL Číslovaný odstavec"/>
    <w:basedOn w:val="Normln"/>
    <w:qFormat/>
    <w:rsid w:val="003E1383"/>
    <w:pPr>
      <w:widowControl w:val="0"/>
      <w:numPr>
        <w:numId w:val="12"/>
      </w:numPr>
      <w:spacing w:before="120" w:after="120" w:line="340" w:lineRule="exact"/>
      <w:jc w:val="both"/>
    </w:pPr>
    <w:rPr>
      <w:rFonts w:eastAsia="Times New Roman" w:cstheme="minorHAnsi"/>
      <w:spacing w:val="-4"/>
      <w:lang w:eastAsia="cs-CZ"/>
    </w:rPr>
  </w:style>
  <w:style w:type="paragraph" w:styleId="Textpoznpodarou">
    <w:name w:val="footnote text"/>
    <w:basedOn w:val="Normln"/>
    <w:link w:val="TextpoznpodarouChar"/>
    <w:uiPriority w:val="99"/>
    <w:rsid w:val="003E1383"/>
    <w:pPr>
      <w:widowControl w:val="0"/>
      <w:spacing w:before="120" w:after="320" w:line="360" w:lineRule="auto"/>
      <w:jc w:val="both"/>
    </w:pPr>
    <w:rPr>
      <w:rFonts w:ascii="Times New Roman" w:eastAsia="Times New Roman" w:hAnsi="Times New Roman" w:cstheme="minorHAnsi"/>
      <w:lang w:eastAsia="cs-CZ"/>
    </w:rPr>
  </w:style>
  <w:style w:type="character" w:customStyle="1" w:styleId="TextpoznpodarouChar">
    <w:name w:val="Text pozn. pod čarou Char"/>
    <w:basedOn w:val="Standardnpsmoodstavce"/>
    <w:link w:val="Textpoznpodarou"/>
    <w:uiPriority w:val="99"/>
    <w:rsid w:val="003E1383"/>
    <w:rPr>
      <w:rFonts w:ascii="Times New Roman" w:eastAsia="Times New Roman" w:hAnsi="Times New Roman" w:cstheme="minorHAnsi"/>
      <w:lang w:eastAsia="cs-CZ"/>
    </w:rPr>
  </w:style>
  <w:style w:type="character" w:styleId="Znakapoznpodarou">
    <w:name w:val="footnote reference"/>
    <w:uiPriority w:val="99"/>
    <w:rsid w:val="003E1383"/>
    <w:rPr>
      <w:vertAlign w:val="superscript"/>
    </w:rPr>
  </w:style>
  <w:style w:type="character" w:customStyle="1" w:styleId="normaltextrun">
    <w:name w:val="normaltextrun"/>
    <w:basedOn w:val="Standardnpsmoodstavce"/>
    <w:rsid w:val="009A164F"/>
  </w:style>
  <w:style w:type="table" w:styleId="Mkatabulky">
    <w:name w:val="Table Grid"/>
    <w:basedOn w:val="Normlntabulka"/>
    <w:uiPriority w:val="39"/>
    <w:rsid w:val="00037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37622">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72672378">
      <w:bodyDiv w:val="1"/>
      <w:marLeft w:val="0"/>
      <w:marRight w:val="0"/>
      <w:marTop w:val="0"/>
      <w:marBottom w:val="0"/>
      <w:divBdr>
        <w:top w:val="none" w:sz="0" w:space="0" w:color="auto"/>
        <w:left w:val="none" w:sz="0" w:space="0" w:color="auto"/>
        <w:bottom w:val="none" w:sz="0" w:space="0" w:color="auto"/>
        <w:right w:val="none" w:sz="0" w:space="0" w:color="auto"/>
      </w:divBdr>
    </w:div>
    <w:div w:id="504515018">
      <w:bodyDiv w:val="1"/>
      <w:marLeft w:val="0"/>
      <w:marRight w:val="0"/>
      <w:marTop w:val="0"/>
      <w:marBottom w:val="0"/>
      <w:divBdr>
        <w:top w:val="none" w:sz="0" w:space="0" w:color="auto"/>
        <w:left w:val="none" w:sz="0" w:space="0" w:color="auto"/>
        <w:bottom w:val="none" w:sz="0" w:space="0" w:color="auto"/>
        <w:right w:val="none" w:sz="0" w:space="0" w:color="auto"/>
      </w:divBdr>
    </w:div>
    <w:div w:id="677004609">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882836893">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321271613">
      <w:bodyDiv w:val="1"/>
      <w:marLeft w:val="0"/>
      <w:marRight w:val="0"/>
      <w:marTop w:val="0"/>
      <w:marBottom w:val="0"/>
      <w:divBdr>
        <w:top w:val="none" w:sz="0" w:space="0" w:color="auto"/>
        <w:left w:val="none" w:sz="0" w:space="0" w:color="auto"/>
        <w:bottom w:val="none" w:sz="0" w:space="0" w:color="auto"/>
        <w:right w:val="none" w:sz="0" w:space="0" w:color="auto"/>
      </w:divBdr>
    </w:div>
    <w:div w:id="1348094228">
      <w:bodyDiv w:val="1"/>
      <w:marLeft w:val="0"/>
      <w:marRight w:val="0"/>
      <w:marTop w:val="0"/>
      <w:marBottom w:val="0"/>
      <w:divBdr>
        <w:top w:val="none" w:sz="0" w:space="0" w:color="auto"/>
        <w:left w:val="none" w:sz="0" w:space="0" w:color="auto"/>
        <w:bottom w:val="none" w:sz="0" w:space="0" w:color="auto"/>
        <w:right w:val="none" w:sz="0" w:space="0" w:color="auto"/>
      </w:divBdr>
    </w:div>
    <w:div w:id="1498034642">
      <w:bodyDiv w:val="1"/>
      <w:marLeft w:val="0"/>
      <w:marRight w:val="0"/>
      <w:marTop w:val="0"/>
      <w:marBottom w:val="0"/>
      <w:divBdr>
        <w:top w:val="none" w:sz="0" w:space="0" w:color="auto"/>
        <w:left w:val="none" w:sz="0" w:space="0" w:color="auto"/>
        <w:bottom w:val="none" w:sz="0" w:space="0" w:color="auto"/>
        <w:right w:val="none" w:sz="0" w:space="0" w:color="auto"/>
      </w:divBdr>
    </w:div>
    <w:div w:id="1711147368">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232991">
      <w:bodyDiv w:val="1"/>
      <w:marLeft w:val="0"/>
      <w:marRight w:val="0"/>
      <w:marTop w:val="0"/>
      <w:marBottom w:val="0"/>
      <w:divBdr>
        <w:top w:val="none" w:sz="0" w:space="0" w:color="auto"/>
        <w:left w:val="none" w:sz="0" w:space="0" w:color="auto"/>
        <w:bottom w:val="none" w:sz="0" w:space="0" w:color="auto"/>
        <w:right w:val="none" w:sz="0" w:space="0" w:color="auto"/>
      </w:divBdr>
    </w:div>
    <w:div w:id="2041783453">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https://www.noveaspi.cz/products/lawText/1/86384/1/ASPI%253A/134/2016%20Sb.%252377.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veaspi.cz/products/lawText/1/86384/1/ASPI%253A/134/2016%20Sb.%252374" TargetMode="External"/><Relationship Id="rId17" Type="http://schemas.openxmlformats.org/officeDocument/2006/relationships/hyperlink" Target="http://eur-lex.europa.eu/legal-content/CS/TXT/?uri=uriserv%3AOJ.L_.2016.003.01.0016.01.CES" TargetMode="External"/><Relationship Id="rId2" Type="http://schemas.openxmlformats.org/officeDocument/2006/relationships/numbering" Target="numbering.xml"/><Relationship Id="rId16" Type="http://schemas.openxmlformats.org/officeDocument/2006/relationships/hyperlink" Target="https://eur01.safelinks.protection.outlook.com/?url=https%3A%2F%2Fwww.eon-distribuce.cz%2Fvseobecne-nakupni-podminky&amp;data=02%7C01%7Calena.jagosova%40eon.cz%7C40f7515cf3e44814763108d7ec15aaab%7Cb914a242e718443ba47c6b4c649d8c0a%7C0%7C0%7C637237450258831831&amp;sdata=We1IeCQudB7lc0lpg5j%2F5LQT8b6MTtQAHbCHjymB808%3D&amp;reserved=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hyperlink" Target="mailto:system.kvalifikace@eon.cz" TargetMode="External"/><Relationship Id="rId10" Type="http://schemas.openxmlformats.org/officeDocument/2006/relationships/hyperlink" Target="mailto:podpora@eza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s://or.justice.cz/ias/ui/rejstrik"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DDB73-6679-4DC0-B836-04152ADE5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18400</Words>
  <Characters>108562</Characters>
  <Application>Microsoft Office Word</Application>
  <DocSecurity>0</DocSecurity>
  <Lines>904</Lines>
  <Paragraphs>253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Neuschlová, Lenka</dc:creator>
  <cp:keywords/>
  <dc:description/>
  <cp:lastModifiedBy>Kalvodová Monika</cp:lastModifiedBy>
  <cp:revision>63</cp:revision>
  <cp:lastPrinted>2020-08-20T12:40:00Z</cp:lastPrinted>
  <dcterms:created xsi:type="dcterms:W3CDTF">2020-08-17T11:18:00Z</dcterms:created>
  <dcterms:modified xsi:type="dcterms:W3CDTF">2020-09-17T13:55:00Z</dcterms:modified>
</cp:coreProperties>
</file>